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E40" w:rsidRPr="000A3A2C" w:rsidRDefault="00FE3CE5" w:rsidP="00E67696">
      <w:pPr>
        <w:rPr>
          <w:lang w:eastAsia="ar-SA"/>
        </w:rPr>
        <w:sectPr w:rsidR="00A75E40" w:rsidRPr="000A3A2C" w:rsidSect="0023764B">
          <w:pgSz w:w="11906" w:h="16838" w:code="9"/>
          <w:pgMar w:top="1134" w:right="1134" w:bottom="1418" w:left="1134" w:header="709" w:footer="709" w:gutter="0"/>
          <w:pgNumType w:start="1"/>
          <w:cols w:space="708"/>
          <w:docGrid w:linePitch="360"/>
        </w:sectPr>
      </w:pPr>
      <w:r w:rsidRPr="00FE3CE5">
        <w:rPr>
          <w:noProof/>
          <w:lang w:val="en-US" w:eastAsia="en-US"/>
        </w:rPr>
        <w:pict>
          <v:group id="Group 24" o:spid="_x0000_s1026" style="position:absolute;margin-left:45pt;margin-top:36.75pt;width:177.15pt;height:43.65pt;z-index:251657728;mso-position-horizontal-relative:page;mso-position-vertical-relative:page" coordorigin="567,851" coordsize="2714,66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">
            <o:lock v:ext="edit" aspectratio="t"/>
            <v:rect id="Rectangle 9" o:spid="_x0000_s1027" style="position:absolute;left:1215;top:901;width:676;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iyUwgAA&#10;ANoAAAAPAAAAZHJzL2Rvd25yZXYueG1sRI9Ba8JAFITvgv9heYXezKY9RImuIkqh0HpoFHJ9Zp/J&#10;YvZtyK5J+u+7hUKPw8x8w2x2k23FQL03jhW8JCkI4sppw7WCy/ltsQLhA7LG1jEp+CYPu+18tsFc&#10;u5G/aChCLSKEfY4KmhC6XEpfNWTRJ64jjt7N9RZDlH0tdY9jhNtWvqZpJi0ajgsNdnRoqLoXD6vA&#10;yM/RFqfy6NJHdzbl8rry4UOp56dpvwYRaAr/4b/2u1aQwe+VeAPk9g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SLJTCAAAA2gAAAA8AAAAAAAAAAAAAAAAAlwIAAGRycy9kb3du&#10;cmV2LnhtbFBLBQYAAAAABAAEAPUAAACGAwAAAAA=&#10;" fillcolor="#0071bc" stroked="f">
              <o:lock v:ext="edit" aspectratio="t"/>
            </v:rect>
            <v:rect id="Rectangle 10" o:spid="_x0000_s1028" style="position:absolute;left:567;top:1131;width:1324;height:15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okPwQAA&#10;ANoAAAAPAAAAZHJzL2Rvd25yZXYueG1sRI9Bi8IwFITvgv8hPMGbpnpQqUZZVoSFXQ+2gtdn87YN&#10;27yUJtruvzeC4HGYmW+Yza63tbhT641jBbNpAoK4cNpwqeCcHyYrED4ga6wdk4J/8rDbDgcbTLXr&#10;+ET3LJQiQtinqKAKoUml9EVFFv3UNcTR+3WtxRBlW0rdYhfhtpbzJFlIi4bjQoUNfVZU/GU3q8DI&#10;n85mx8veJbcmN5fldeXDt1LjUf+xBhGoD+/wq/2lFSzheSXeALl9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l6JD8EAAADaAAAADwAAAAAAAAAAAAAAAACXAgAAZHJzL2Rvd25y&#10;ZXYueG1sUEsFBgAAAAAEAAQA9QAAAIUDAAAAAA==&#10;" fillcolor="#0071bc" stroked="f">
              <o:lock v:ext="edit" aspectratio="t"/>
            </v:rect>
            <v:rect id="Rectangle 11" o:spid="_x0000_s1029" style="position:absolute;left:1288;top:1361;width:603;height:1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wR19vgAA&#10;ANoAAAAPAAAAZHJzL2Rvd25yZXYueG1sRE9Ni8IwEL0v+B/CCN7WVA+uVNMiiiC4HrYKXsdmbIPN&#10;pDTRdv+9OSzs8fG+1/lgG/GizhvHCmbTBARx6bThSsHlvP9cgvABWWPjmBT8koc8G32sMdWu5x96&#10;FaESMYR9igrqENpUSl/WZNFPXUscubvrLIYIu0rqDvsYbhs5T5KFtGg4NtTY0ram8lE8rQIjv3tb&#10;nK47lzzbs7l+3ZY+HJWajIfNCkSgIfyL/9wHrSBujVfiDZDZ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W8Edfb4AAADaAAAADwAAAAAAAAAAAAAAAACXAgAAZHJzL2Rvd25yZXYu&#10;eG1sUEsFBgAAAAAEAAQA9QAAAIIDAAAAAA==&#10;" fillcolor="#0071bc" stroked="f">
              <o:lock v:ext="edit" aspectratio="t"/>
            </v:rect>
            <v:shape id="Freeform 12" o:spid="_x0000_s1030" style="position:absolute;left:1969;top:1311;width:600;height:207;visibility:visible;mso-wrap-style:square;v-text-anchor:top" coordsize="1200,41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0F73wQAA&#10;ANoAAAAPAAAAZHJzL2Rvd25yZXYueG1sRI9Ba8JAFITvBf/D8oTe6kYPpUbXEIKlDZ6Men9kn9lg&#10;9m3Ibk38926h0OMwM98w22yynbjT4FvHCpaLBARx7XTLjYLz6fPtA4QPyBo7x6TgQR6y3exli6l2&#10;Ix/pXoVGRAj7FBWYEPpUSl8bsugXrieO3tUNFkOUQyP1gGOE206ukuRdWmw5LhjsqTBU36ofq2Cf&#10;k6H83BcVl93l63I7rNryoNTrfMo3IAJN4T/81/7WCtbweyXeALl7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8dBe98EAAADaAAAADwAAAAAAAAAAAAAAAACXAgAAZHJzL2Rvd25y&#10;ZXYueG1sUEsFBgAAAAAEAAQA9QAAAIUDA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75a+xAAA&#10;ANsAAAAPAAAAZHJzL2Rvd25yZXYueG1sRE9Na8JAEL0X+h+WKfQidVMFKdFNKJaCaAU1evA2ZKdJ&#10;aHY27G5N/PddQehtHu9zFvlgWnEh5xvLCl7HCQji0uqGKwXH4vPlDYQPyBpby6TgSh7y7PFhgam2&#10;Pe/pcgiViCHsU1RQh9ClUvqyJoN+bDviyH1bZzBE6CqpHfYx3LRykiQzabDh2FBjR8uayp/Dr1Gw&#10;LNqTm371m70bfazW520li+1Oqeen4X0OItAQ/sV390rH+RO4/RIPkNk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u+WvsQAAADbAAAADwAAAAAAAAAAAAAAAACXAgAAZHJzL2Rv&#10;d25yZXYueG1sUEsFBgAAAAAEAAQA9QAAAIg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H/+kwgAA&#10;ANsAAAAPAAAAZHJzL2Rvd25yZXYueG1sRE9Na8JAEL0X/A/LCF5EN1qQEl2lKlFvpSqex+yYhGZn&#10;4+5q0n/fLRR6m8f7nMWqM7V4kvOVZQWTcQKCOLe64kLB+ZSN3kD4gKyxtkwKvsnDatl7WWCqbcuf&#10;9DyGQsQQ9ikqKENoUil9XpJBP7YNceRu1hkMEbpCaodtDDe1nCbJTBqsODaU2NCmpPzr+DAKprPL&#10;dZ8divVHvbsPnb5ts2G7VWrQ797nIAJ14V/85z7oOP8Vfn+JB8jl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gf/6TCAAAA2wAAAA8AAAAAAAAAAAAAAAAAlwIAAGRycy9kb3du&#10;cmV2LnhtbFBLBQYAAAAABAAEAPUAAACGAw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aspectratio="t" verticies="t"/>
            </v:shape>
            <w10:wrap type="square" anchorx="page" anchory="page"/>
            <w10:anchorlock/>
          </v:group>
        </w:pict>
      </w:r>
      <w:r w:rsidRPr="00FE3CE5">
        <w:rPr>
          <w:noProof/>
          <w:lang w:val="en-US" w:eastAsia="en-US"/>
        </w:rPr>
        <w:pict>
          <v:shapetype id="_x0000_t202" coordsize="21600,21600" o:spt="202" path="m,l,21600r21600,l21600,xe">
            <v:stroke joinstyle="miter"/>
            <v:path gradientshapeok="t" o:connecttype="rect"/>
          </v:shapetype>
          <v:shape id="Textové pole 2" o:spid="_x0000_s1040" type="#_x0000_t202" style="position:absolute;margin-left:134.3pt;margin-top:643.55pt;width:403.95pt;height:72.85pt;z-index:25165670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" filled="f" stroked="f">
            <v:textbox inset="0,0,0,0">
              <w:txbxContent>
                <w:p w:rsidR="00343833" w:rsidRPr="006C5577" w:rsidRDefault="00343833" w:rsidP="004924DC">
                  <w:r>
                    <w:t>Z</w:t>
                  </w:r>
                  <w:r w:rsidRPr="006C5577">
                    <w:t xml:space="preserve">pracoval: Odbor </w:t>
                  </w:r>
                  <w:r>
                    <w:t>statistik rozvoje společnosti</w:t>
                  </w:r>
                </w:p>
                <w:p w:rsidR="00343833" w:rsidRPr="006C5577" w:rsidRDefault="00343833" w:rsidP="004924DC">
                  <w:r w:rsidRPr="006C5577">
                    <w:t xml:space="preserve">Ředitel odboru: </w:t>
                  </w:r>
                  <w:r>
                    <w:t>Ing. Martin Mana</w:t>
                  </w:r>
                </w:p>
                <w:p w:rsidR="00343833" w:rsidRPr="006C5577" w:rsidRDefault="00343833" w:rsidP="004924DC">
                  <w:r w:rsidRPr="006C5577">
                    <w:t xml:space="preserve">Kontaktní osoba: </w:t>
                  </w:r>
                  <w:r>
                    <w:t xml:space="preserve">Mgr. </w:t>
                  </w:r>
                  <w:proofErr w:type="spellStart"/>
                  <w:r>
                    <w:t>Anita</w:t>
                  </w:r>
                  <w:proofErr w:type="spellEnd"/>
                  <w:r>
                    <w:t xml:space="preserve"> </w:t>
                  </w:r>
                  <w:proofErr w:type="spellStart"/>
                  <w:r>
                    <w:t>Hrivíková</w:t>
                  </w:r>
                  <w:proofErr w:type="spellEnd"/>
                  <w:r w:rsidRPr="006C5577">
                    <w:t>,</w:t>
                  </w:r>
                  <w:r>
                    <w:t xml:space="preserve"> e-mail: anita.hrivikova@czso.cz</w:t>
                  </w:r>
                </w:p>
              </w:txbxContent>
            </v:textbox>
            <w10:wrap anchorx="page" anchory="page"/>
            <w10:anchorlock/>
          </v:shape>
        </w:pict>
      </w:r>
      <w:r w:rsidRPr="00FE3CE5">
        <w:rPr>
          <w:noProof/>
          <w:lang w:val="en-US" w:eastAsia="en-US"/>
        </w:rPr>
        <w:pict>
          <v:shape id="_x0000_s1039" type="#_x0000_t202" style="position:absolute;margin-left:134.65pt;margin-top:368.55pt;width:403.9pt;height:132.8pt;z-index:25165568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" filled="f" stroked="f">
            <v:textbox style="mso-fit-shape-to-text:t" inset="0,0,0,0">
              <w:txbxContent>
                <w:p w:rsidR="00343833" w:rsidRPr="004924DC" w:rsidRDefault="00343833" w:rsidP="004924DC">
                  <w:pPr>
                    <w:pStyle w:val="TLIdentifikace-sted"/>
                  </w:pPr>
                  <w:r>
                    <w:t>Lidé a společnost</w:t>
                  </w:r>
                </w:p>
                <w:p w:rsidR="00343833" w:rsidRPr="004924DC" w:rsidRDefault="00343833" w:rsidP="004924DC">
                  <w:pPr>
                    <w:pStyle w:val="TLIdentifikace-sted"/>
                  </w:pPr>
                  <w:r>
                    <w:t>Praha</w:t>
                  </w:r>
                  <w:r w:rsidRPr="004924DC">
                    <w:t xml:space="preserve">, </w:t>
                  </w:r>
                  <w:r>
                    <w:t xml:space="preserve">31. </w:t>
                  </w:r>
                  <w:proofErr w:type="gramStart"/>
                  <w:r>
                    <w:t>října  2017</w:t>
                  </w:r>
                  <w:proofErr w:type="gramEnd"/>
                </w:p>
                <w:p w:rsidR="00343833" w:rsidRPr="004924DC" w:rsidRDefault="00343833" w:rsidP="004924DC">
                  <w:pPr>
                    <w:pStyle w:val="TLIdentifikace-sted"/>
                  </w:pPr>
                  <w:r w:rsidRPr="004924DC">
                    <w:t xml:space="preserve">Kód publikace: </w:t>
                  </w:r>
                  <w:r>
                    <w:rPr>
                      <w:rStyle w:val="content"/>
                      <w:rFonts w:eastAsia="MS Gothic"/>
                    </w:rPr>
                    <w:t>260004-17</w:t>
                  </w:r>
                </w:p>
                <w:p w:rsidR="00343833" w:rsidRPr="004924DC" w:rsidRDefault="00343833" w:rsidP="004924DC">
                  <w:pPr>
                    <w:pStyle w:val="TLIdentifikace-sted"/>
                  </w:pPr>
                  <w:r w:rsidRPr="004924DC">
                    <w:t xml:space="preserve">Č. </w:t>
                  </w:r>
                  <w:proofErr w:type="spellStart"/>
                  <w:r w:rsidRPr="004924DC">
                    <w:t>j</w:t>
                  </w:r>
                  <w:proofErr w:type="spellEnd"/>
                  <w:r w:rsidRPr="00DF5FBC">
                    <w:t xml:space="preserve">.: </w:t>
                  </w:r>
                  <w:r w:rsidRPr="00260F5C">
                    <w:t>2119/2017-63</w:t>
                  </w:r>
                </w:p>
              </w:txbxContent>
            </v:textbox>
            <w10:wrap anchorx="page" anchory="page"/>
            <w10:anchorlock/>
          </v:shape>
        </w:pict>
      </w:r>
      <w:r w:rsidRPr="00FE3CE5">
        <w:rPr>
          <w:noProof/>
          <w:lang w:val="en-US" w:eastAsia="en-US"/>
        </w:rPr>
        <w:pict>
          <v:shape id="_x0000_s1038" type="#_x0000_t202" style="position:absolute;margin-left:134.65pt;margin-top:116.25pt;width:403.9pt;height:154.55pt;z-index:25165465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" filled="f" stroked="f">
            <v:textbox style="mso-fit-shape-to-text:t" inset="0,0,0,0">
              <w:txbxContent>
                <w:p w:rsidR="00343833" w:rsidRPr="000E6FBD" w:rsidRDefault="00343833" w:rsidP="000E6FBD">
                  <w:pPr>
                    <w:pStyle w:val="Nzev"/>
                  </w:pPr>
                  <w:r>
                    <w:t>Pracovní neschopnost pro nemoc a úraz v České republice</w:t>
                  </w:r>
                </w:p>
                <w:p w:rsidR="00343833" w:rsidRPr="0012192F" w:rsidRDefault="00343833" w:rsidP="0012192F">
                  <w:pPr>
                    <w:pStyle w:val="Podtitul"/>
                  </w:pPr>
                </w:p>
                <w:p w:rsidR="00343833" w:rsidRPr="0012192F" w:rsidRDefault="00343833" w:rsidP="0012192F">
                  <w:pPr>
                    <w:pStyle w:val="Podtitul"/>
                  </w:pPr>
                  <w:r>
                    <w:t>za 1. pololetí 2017</w:t>
                  </w:r>
                </w:p>
              </w:txbxContent>
            </v:textbox>
            <w10:wrap anchorx="page" anchory="page"/>
            <w10:anchorlock/>
          </v:shape>
        </w:pict>
      </w:r>
      <w:r w:rsidRPr="00FE3CE5">
        <w:rPr>
          <w:noProof/>
          <w:lang w:val="en-US" w:eastAsia="en-US"/>
        </w:rPr>
        <w:pict>
          <v:shape id="_x0000_s1037" type="#_x0000_t202" style="position:absolute;margin-left:134.65pt;margin-top:759.8pt;width:403.95pt;height:14.15pt;z-index:251658752;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" filled="f" stroked="f">
            <v:textbox inset="0,0,0,0">
              <w:txbxContent>
                <w:p w:rsidR="00343833" w:rsidRPr="004924DC" w:rsidRDefault="00343833" w:rsidP="004924DC">
                  <w:r w:rsidRPr="004924DC">
                    <w:t xml:space="preserve">© Český statistický úřad, </w:t>
                  </w:r>
                  <w:r>
                    <w:t>Praha</w:t>
                  </w:r>
                  <w:r w:rsidRPr="004924DC">
                    <w:t xml:space="preserve">, </w:t>
                  </w:r>
                  <w:r>
                    <w:t>2017</w:t>
                  </w:r>
                </w:p>
                <w:p w:rsidR="00343833" w:rsidRPr="005251DD" w:rsidRDefault="00343833" w:rsidP="00665BA4"/>
                <w:p w:rsidR="00343833" w:rsidRPr="005251DD" w:rsidRDefault="00343833" w:rsidP="00FC684B"/>
                <w:p w:rsidR="00343833" w:rsidRDefault="00343833"/>
                <w:p w:rsidR="00343833" w:rsidRPr="00097407" w:rsidRDefault="00343833" w:rsidP="00665BA4">
                  <w:r w:rsidRPr="00097407">
                    <w:t xml:space="preserve">© </w:t>
                  </w:r>
                  <w:r w:rsidRPr="005251DD">
                    <w:t>Český statistický úřad</w:t>
                  </w:r>
                  <w:r>
                    <w:t xml:space="preserve">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rsidR="00343833" w:rsidRPr="005251DD" w:rsidRDefault="00343833" w:rsidP="00665BA4"/>
                <w:p w:rsidR="00343833" w:rsidRPr="005251DD" w:rsidRDefault="00343833" w:rsidP="00FC684B"/>
              </w:txbxContent>
            </v:textbox>
            <w10:wrap anchorx="page" anchory="page"/>
            <w10:anchorlock/>
          </v:shape>
        </w:pict>
      </w:r>
      <w:r w:rsidRPr="00FE3CE5">
        <w:rPr>
          <w:noProof/>
          <w:lang w:val="en-US" w:eastAsia="en-US"/>
        </w:rPr>
        <w:pict>
          <v:line id="Přímá spojnice 33" o:spid="_x0000_s1036" style="position:absolute;z-index:251653632;visibility:visible;mso-wrap-distance-top:-6e-5mm;mso-wrap-distance-bottom:-6e-5mm;mso-position-horizontal-relative:page;mso-position-vertical-relative:page;mso-width-relative:margin;mso-height-relative:margin" from="134.65pt,737.1pt" to="538.6pt,73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" o:allowincell="f" strokecolor="windowText" strokeweight="1pt">
            <o:lock v:ext="edit" shapetype="f"/>
            <w10:wrap anchorx="page" anchory="page"/>
            <w10:anchorlock/>
          </v:line>
        </w:pict>
      </w:r>
      <w:r w:rsidR="00F63FB7">
        <w:br w:type="page"/>
      </w:r>
      <w:r w:rsidR="00016992">
        <w:lastRenderedPageBreak/>
        <w:br w:type="page"/>
      </w:r>
      <w:r w:rsidRPr="00FE3CE5">
        <w:rPr>
          <w:noProof/>
          <w:lang w:val="en-US" w:eastAsia="en-US"/>
        </w:rPr>
        <w:pict>
          <v:shape id="_x0000_s1035" type="#_x0000_t202" style="position:absolute;margin-left:57pt;margin-top:113.4pt;width:481.85pt;height:605.55pt;z-index:251659776;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" filled="f" stroked="f">
            <v:textbox style="mso-fit-shape-to-text:t" inset="0,0,0,0">
              <w:txbxContent>
                <w:p w:rsidR="00343833" w:rsidRPr="006F5416" w:rsidRDefault="00343833" w:rsidP="006F5416">
                  <w:pPr>
                    <w:pStyle w:val="TLKontaktyerven"/>
                  </w:pPr>
                  <w:r w:rsidRPr="006F5416">
                    <w:t>KONTAKTY V ÚSTŘEDÍ</w:t>
                  </w:r>
                </w:p>
                <w:p w:rsidR="00343833" w:rsidRPr="007D40DF" w:rsidRDefault="00343833"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rsidR="00343833" w:rsidRPr="00D235B7" w:rsidRDefault="00343833"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274 052 648, 274 052 304, 274 052 451 | e-mail: infoservis@czso.cz</w:t>
                  </w:r>
                </w:p>
                <w:p w:rsidR="00343833" w:rsidRPr="00D235B7" w:rsidRDefault="00343833"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274 052 361 | e-mail: prodejna@czso.cz</w:t>
                  </w:r>
                </w:p>
                <w:p w:rsidR="00343833" w:rsidRPr="00D235B7" w:rsidRDefault="00343833"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274 052 347, 274 052 757 | e-mail: esds@czso.cz</w:t>
                  </w:r>
                </w:p>
                <w:p w:rsidR="00343833" w:rsidRPr="00D235B7" w:rsidRDefault="00343833"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274 052 361 | e-mail: knihovna@czso.cz</w:t>
                  </w:r>
                </w:p>
                <w:p w:rsidR="00343833" w:rsidRPr="004A61C5" w:rsidRDefault="00343833" w:rsidP="00825C4D">
                  <w:pPr>
                    <w:pStyle w:val="TLKontakty"/>
                    <w:spacing w:after="80" w:line="240" w:lineRule="auto"/>
                    <w:contextualSpacing w:val="0"/>
                    <w:rPr>
                      <w:color w:val="auto"/>
                    </w:rPr>
                  </w:pPr>
                </w:p>
                <w:p w:rsidR="00343833" w:rsidRPr="00D66223" w:rsidRDefault="00343833" w:rsidP="00D66223">
                  <w:pPr>
                    <w:pStyle w:val="TLKontaktyerven"/>
                  </w:pPr>
                  <w:r w:rsidRPr="00D66223">
                    <w:t>INFORMAČNÍ SLUŽBY V REGIONECH</w:t>
                  </w:r>
                </w:p>
                <w:p w:rsidR="00343833" w:rsidRPr="00992CF3" w:rsidRDefault="00343833"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274 054 223</w:t>
                  </w:r>
                </w:p>
                <w:p w:rsidR="00343833" w:rsidRPr="00992CF3" w:rsidRDefault="00343833"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rsidR="00343833" w:rsidRPr="004A61C5" w:rsidRDefault="00343833" w:rsidP="00825C4D">
                  <w:pPr>
                    <w:pStyle w:val="TLKontakty"/>
                    <w:spacing w:after="80" w:line="240" w:lineRule="auto"/>
                    <w:rPr>
                      <w:color w:val="auto"/>
                    </w:rPr>
                  </w:pPr>
                </w:p>
                <w:p w:rsidR="00343833" w:rsidRPr="00992CF3" w:rsidRDefault="00343833" w:rsidP="00825C4D">
                  <w:pPr>
                    <w:pStyle w:val="TLKontakty"/>
                    <w:spacing w:after="80" w:line="240" w:lineRule="auto"/>
                    <w:rPr>
                      <w:b w:val="0"/>
                      <w:color w:val="auto"/>
                    </w:rPr>
                  </w:pPr>
                  <w:r w:rsidRPr="00D66223">
                    <w:t>Středočeský kraj</w:t>
                  </w:r>
                  <w:r w:rsidRPr="00992CF3">
                    <w:rPr>
                      <w:b w:val="0"/>
                      <w:color w:val="auto"/>
                    </w:rPr>
                    <w:t xml:space="preserve"> | Na padesátém 81, 100 82 Praha 10, tel.</w:t>
                  </w:r>
                  <w:r>
                    <w:rPr>
                      <w:b w:val="0"/>
                      <w:color w:val="auto"/>
                    </w:rPr>
                    <w:t xml:space="preserve">: </w:t>
                  </w:r>
                  <w:r w:rsidRPr="00992CF3">
                    <w:rPr>
                      <w:b w:val="0"/>
                      <w:color w:val="auto"/>
                    </w:rPr>
                    <w:t>274 054 175</w:t>
                  </w:r>
                </w:p>
                <w:p w:rsidR="00343833" w:rsidRPr="00992CF3" w:rsidRDefault="00343833"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rsidR="00343833" w:rsidRPr="004A61C5" w:rsidRDefault="00343833" w:rsidP="00825C4D">
                  <w:pPr>
                    <w:pStyle w:val="TLKontakty"/>
                    <w:spacing w:after="80" w:line="240" w:lineRule="auto"/>
                    <w:rPr>
                      <w:color w:val="auto"/>
                    </w:rPr>
                  </w:pPr>
                </w:p>
                <w:p w:rsidR="00343833" w:rsidRPr="00992CF3" w:rsidRDefault="00343833" w:rsidP="00825C4D">
                  <w:pPr>
                    <w:pStyle w:val="TLKontakty"/>
                    <w:spacing w:after="80" w:line="240" w:lineRule="auto"/>
                    <w:rPr>
                      <w:b w:val="0"/>
                      <w:color w:val="auto"/>
                    </w:rPr>
                  </w:pPr>
                  <w:r w:rsidRPr="00D66223">
                    <w:t>České Budějovice</w:t>
                  </w:r>
                  <w:r w:rsidRPr="00992CF3">
                    <w:rPr>
                      <w:b w:val="0"/>
                      <w:color w:val="auto"/>
                    </w:rPr>
                    <w:t xml:space="preserve"> | Žižkova 1, 370 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386 718 440</w:t>
                  </w:r>
                </w:p>
                <w:p w:rsidR="00343833" w:rsidRPr="00992CF3" w:rsidRDefault="00343833"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rsidR="00343833" w:rsidRPr="004A61C5" w:rsidRDefault="00343833" w:rsidP="00825C4D">
                  <w:pPr>
                    <w:pStyle w:val="TLKontakty"/>
                    <w:spacing w:after="80" w:line="240" w:lineRule="auto"/>
                    <w:rPr>
                      <w:color w:val="auto"/>
                    </w:rPr>
                  </w:pPr>
                </w:p>
                <w:p w:rsidR="00343833" w:rsidRPr="004A61C5" w:rsidRDefault="00343833" w:rsidP="00825C4D">
                  <w:pPr>
                    <w:pStyle w:val="TLKontakty"/>
                    <w:spacing w:after="80" w:line="240" w:lineRule="auto"/>
                    <w:rPr>
                      <w:b w:val="0"/>
                      <w:color w:val="auto"/>
                    </w:rPr>
                  </w:pPr>
                  <w:r w:rsidRPr="00D66223">
                    <w:t>Plzeň</w:t>
                  </w:r>
                  <w:r w:rsidRPr="004A61C5">
                    <w:rPr>
                      <w:b w:val="0"/>
                      <w:color w:val="auto"/>
                    </w:rPr>
                    <w:t xml:space="preserve"> | Slovanská alej 36, 326 64 Plzeň</w:t>
                  </w:r>
                  <w:r>
                    <w:rPr>
                      <w:b w:val="0"/>
                      <w:color w:val="auto"/>
                    </w:rPr>
                    <w:t xml:space="preserve">, </w:t>
                  </w:r>
                  <w:r w:rsidRPr="004A61C5">
                    <w:rPr>
                      <w:b w:val="0"/>
                      <w:color w:val="auto"/>
                    </w:rPr>
                    <w:t>tel.</w:t>
                  </w:r>
                  <w:r>
                    <w:rPr>
                      <w:b w:val="0"/>
                      <w:color w:val="auto"/>
                    </w:rPr>
                    <w:t xml:space="preserve">: </w:t>
                  </w:r>
                  <w:r w:rsidRPr="004A61C5">
                    <w:rPr>
                      <w:b w:val="0"/>
                      <w:color w:val="auto"/>
                    </w:rPr>
                    <w:t>377 612 108, 377 612 249</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rsidR="00343833" w:rsidRPr="004A61C5" w:rsidRDefault="00343833" w:rsidP="00825C4D">
                  <w:pPr>
                    <w:pStyle w:val="TLKontakty"/>
                    <w:spacing w:after="80" w:line="240" w:lineRule="auto"/>
                    <w:rPr>
                      <w:color w:val="auto"/>
                    </w:rPr>
                  </w:pPr>
                </w:p>
                <w:p w:rsidR="00343833" w:rsidRPr="004A61C5" w:rsidRDefault="00343833" w:rsidP="00825C4D">
                  <w:pPr>
                    <w:pStyle w:val="TLKontakty"/>
                    <w:spacing w:after="80" w:line="240" w:lineRule="auto"/>
                    <w:rPr>
                      <w:b w:val="0"/>
                      <w:color w:val="auto"/>
                    </w:rPr>
                  </w:pPr>
                  <w:r w:rsidRPr="00D66223">
                    <w:t>Karlovy Vary</w:t>
                  </w:r>
                  <w:r w:rsidRPr="004A61C5">
                    <w:rPr>
                      <w:b w:val="0"/>
                      <w:color w:val="auto"/>
                    </w:rPr>
                    <w:t xml:space="preserve"> | </w:t>
                  </w:r>
                  <w:r w:rsidRPr="0010437D">
                    <w:rPr>
                      <w:b w:val="0"/>
                      <w:color w:val="auto"/>
                    </w:rPr>
                    <w:t>Závodní 360/94, 360 06 Karlovy Vary</w:t>
                  </w:r>
                  <w:r w:rsidRPr="004A61C5">
                    <w:rPr>
                      <w:b w:val="0"/>
                      <w:color w:val="auto"/>
                    </w:rPr>
                    <w:t>, tel.</w:t>
                  </w:r>
                  <w:r>
                    <w:rPr>
                      <w:b w:val="0"/>
                      <w:color w:val="auto"/>
                    </w:rPr>
                    <w:t xml:space="preserve">: </w:t>
                  </w:r>
                  <w:r w:rsidRPr="004A61C5">
                    <w:rPr>
                      <w:b w:val="0"/>
                      <w:color w:val="auto"/>
                    </w:rPr>
                    <w:t>353 114 529, 353 114 525</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rsidR="00343833" w:rsidRPr="004A61C5" w:rsidRDefault="00343833" w:rsidP="00825C4D">
                  <w:pPr>
                    <w:pStyle w:val="TLKontakty"/>
                    <w:spacing w:after="80" w:line="240" w:lineRule="auto"/>
                    <w:rPr>
                      <w:color w:val="auto"/>
                    </w:rPr>
                  </w:pPr>
                </w:p>
                <w:p w:rsidR="00343833" w:rsidRPr="004A61C5" w:rsidRDefault="00343833" w:rsidP="00825C4D">
                  <w:pPr>
                    <w:pStyle w:val="TLKontakty"/>
                    <w:spacing w:after="80" w:line="240" w:lineRule="auto"/>
                    <w:rPr>
                      <w:b w:val="0"/>
                      <w:color w:val="auto"/>
                    </w:rPr>
                  </w:pPr>
                  <w:r w:rsidRPr="00D66223">
                    <w:t>Ústí nad Labem</w:t>
                  </w:r>
                  <w:r w:rsidRPr="004A61C5">
                    <w:rPr>
                      <w:b w:val="0"/>
                      <w:color w:val="auto"/>
                    </w:rPr>
                    <w:t xml:space="preserve"> | </w:t>
                  </w:r>
                  <w:proofErr w:type="spellStart"/>
                  <w:r w:rsidRPr="004A61C5">
                    <w:rPr>
                      <w:b w:val="0"/>
                      <w:color w:val="auto"/>
                    </w:rPr>
                    <w:t>Špálova</w:t>
                  </w:r>
                  <w:proofErr w:type="spellEnd"/>
                  <w:r w:rsidRPr="004A61C5">
                    <w:rPr>
                      <w:b w:val="0"/>
                      <w:color w:val="auto"/>
                    </w:rPr>
                    <w:t xml:space="preserve"> 2684, 400 11 Ústí nad Labem</w:t>
                  </w:r>
                  <w:r>
                    <w:rPr>
                      <w:b w:val="0"/>
                      <w:color w:val="auto"/>
                    </w:rPr>
                    <w:t xml:space="preserve">, </w:t>
                  </w:r>
                  <w:r w:rsidRPr="004A61C5">
                    <w:rPr>
                      <w:b w:val="0"/>
                      <w:color w:val="auto"/>
                    </w:rPr>
                    <w:t>tel.</w:t>
                  </w:r>
                  <w:r>
                    <w:rPr>
                      <w:b w:val="0"/>
                      <w:color w:val="auto"/>
                    </w:rPr>
                    <w:t xml:space="preserve">: </w:t>
                  </w:r>
                  <w:r w:rsidRPr="004A61C5">
                    <w:rPr>
                      <w:b w:val="0"/>
                      <w:color w:val="auto"/>
                    </w:rPr>
                    <w:t>472 706 176,</w:t>
                  </w:r>
                  <w:r>
                    <w:rPr>
                      <w:b w:val="0"/>
                      <w:color w:val="auto"/>
                    </w:rPr>
                    <w:t xml:space="preserve"> </w:t>
                  </w:r>
                  <w:r w:rsidRPr="004A61C5">
                    <w:rPr>
                      <w:b w:val="0"/>
                      <w:color w:val="auto"/>
                    </w:rPr>
                    <w:t>472 706 121</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rsidR="00343833" w:rsidRPr="004A61C5" w:rsidRDefault="00343833" w:rsidP="00825C4D">
                  <w:pPr>
                    <w:pStyle w:val="TLKontakty"/>
                    <w:spacing w:after="80" w:line="240" w:lineRule="auto"/>
                    <w:rPr>
                      <w:color w:val="auto"/>
                    </w:rPr>
                  </w:pPr>
                </w:p>
                <w:p w:rsidR="00343833" w:rsidRPr="004A61C5" w:rsidRDefault="00343833" w:rsidP="00825C4D">
                  <w:pPr>
                    <w:pStyle w:val="TLKontakty"/>
                    <w:spacing w:after="80" w:line="240" w:lineRule="auto"/>
                    <w:rPr>
                      <w:b w:val="0"/>
                      <w:color w:val="auto"/>
                    </w:rPr>
                  </w:pPr>
                  <w:r w:rsidRPr="00D66223">
                    <w:t>Liberec</w:t>
                  </w:r>
                  <w:r w:rsidRPr="004A61C5">
                    <w:rPr>
                      <w:b w:val="0"/>
                      <w:color w:val="auto"/>
                    </w:rPr>
                    <w:t xml:space="preserve"> | Nám. Dr. Edvarda Beneše 585/26, 460 01 Liberec 1, tel.</w:t>
                  </w:r>
                  <w:r>
                    <w:rPr>
                      <w:b w:val="0"/>
                      <w:color w:val="auto"/>
                    </w:rPr>
                    <w:t xml:space="preserve">: </w:t>
                  </w:r>
                  <w:r w:rsidRPr="004A61C5">
                    <w:rPr>
                      <w:b w:val="0"/>
                      <w:color w:val="auto"/>
                    </w:rPr>
                    <w:t>485 238 811</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rsidR="00343833" w:rsidRPr="004A61C5" w:rsidRDefault="00343833" w:rsidP="00825C4D">
                  <w:pPr>
                    <w:pStyle w:val="TLKontakty"/>
                    <w:spacing w:after="80" w:line="240" w:lineRule="auto"/>
                    <w:rPr>
                      <w:b w:val="0"/>
                      <w:color w:val="auto"/>
                    </w:rPr>
                  </w:pPr>
                </w:p>
                <w:p w:rsidR="00343833" w:rsidRPr="004A61C5" w:rsidRDefault="00343833" w:rsidP="00825C4D">
                  <w:pPr>
                    <w:pStyle w:val="TLKontakty"/>
                    <w:spacing w:after="80" w:line="240" w:lineRule="auto"/>
                    <w:rPr>
                      <w:b w:val="0"/>
                      <w:color w:val="auto"/>
                    </w:rPr>
                  </w:pPr>
                  <w:r w:rsidRPr="00D66223">
                    <w:t>Hradec Králové</w:t>
                  </w:r>
                  <w:r w:rsidRPr="004A61C5">
                    <w:rPr>
                      <w:b w:val="0"/>
                      <w:color w:val="auto"/>
                    </w:rPr>
                    <w:t xml:space="preserve"> | Myslivečkova 914, 500 03 Hradec Králové 3, </w:t>
                  </w:r>
                  <w:r>
                    <w:rPr>
                      <w:b w:val="0"/>
                      <w:color w:val="auto"/>
                    </w:rPr>
                    <w:t>tel.</w:t>
                  </w:r>
                  <w:r w:rsidRPr="007D40DF">
                    <w:rPr>
                      <w:b w:val="0"/>
                      <w:color w:val="auto"/>
                    </w:rPr>
                    <w:t>:</w:t>
                  </w:r>
                  <w:r>
                    <w:rPr>
                      <w:b w:val="0"/>
                      <w:color w:val="auto"/>
                    </w:rPr>
                    <w:t xml:space="preserve"> </w:t>
                  </w:r>
                  <w:r w:rsidRPr="004A61C5">
                    <w:rPr>
                      <w:b w:val="0"/>
                      <w:color w:val="auto"/>
                    </w:rPr>
                    <w:t>495 762 322,</w:t>
                  </w:r>
                  <w:r>
                    <w:rPr>
                      <w:b w:val="0"/>
                      <w:color w:val="auto"/>
                    </w:rPr>
                    <w:t xml:space="preserve"> </w:t>
                  </w:r>
                  <w:r w:rsidRPr="004A61C5">
                    <w:rPr>
                      <w:b w:val="0"/>
                      <w:color w:val="auto"/>
                    </w:rPr>
                    <w:t>495 762 317</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rsidR="00343833" w:rsidRPr="004A61C5" w:rsidRDefault="00343833" w:rsidP="00825C4D">
                  <w:pPr>
                    <w:pStyle w:val="TLKontakty"/>
                    <w:spacing w:after="80" w:line="240" w:lineRule="auto"/>
                    <w:rPr>
                      <w:color w:val="auto"/>
                    </w:rPr>
                  </w:pPr>
                </w:p>
                <w:p w:rsidR="00343833" w:rsidRPr="004A61C5" w:rsidRDefault="00343833" w:rsidP="00825C4D">
                  <w:pPr>
                    <w:pStyle w:val="TLKontakty"/>
                    <w:spacing w:after="80" w:line="240" w:lineRule="auto"/>
                    <w:rPr>
                      <w:b w:val="0"/>
                      <w:color w:val="auto"/>
                    </w:rPr>
                  </w:pPr>
                  <w:r w:rsidRPr="00D66223">
                    <w:t>Pardubice</w:t>
                  </w:r>
                  <w:r w:rsidRPr="004A61C5">
                    <w:rPr>
                      <w:b w:val="0"/>
                      <w:color w:val="auto"/>
                    </w:rPr>
                    <w:t xml:space="preserve"> | V Ráji 872, 531 53 Pardubice</w:t>
                  </w:r>
                  <w:r>
                    <w:rPr>
                      <w:b w:val="0"/>
                      <w:color w:val="auto"/>
                    </w:rPr>
                    <w:t xml:space="preserve">, </w:t>
                  </w:r>
                  <w:r w:rsidRPr="004A61C5">
                    <w:rPr>
                      <w:b w:val="0"/>
                      <w:color w:val="auto"/>
                    </w:rPr>
                    <w:t>tel.</w:t>
                  </w:r>
                  <w:r>
                    <w:rPr>
                      <w:b w:val="0"/>
                      <w:color w:val="auto"/>
                    </w:rPr>
                    <w:t>:</w:t>
                  </w:r>
                  <w:r w:rsidRPr="004A61C5">
                    <w:rPr>
                      <w:b w:val="0"/>
                      <w:color w:val="auto"/>
                    </w:rPr>
                    <w:t xml:space="preserve"> 466 743 480, 466 743 418</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rsidR="00343833" w:rsidRPr="004A61C5" w:rsidRDefault="00343833" w:rsidP="00825C4D">
                  <w:pPr>
                    <w:pStyle w:val="TLKontakty"/>
                    <w:spacing w:after="80" w:line="240" w:lineRule="auto"/>
                    <w:rPr>
                      <w:b w:val="0"/>
                      <w:color w:val="auto"/>
                    </w:rPr>
                  </w:pPr>
                </w:p>
                <w:p w:rsidR="00343833" w:rsidRPr="004A61C5" w:rsidRDefault="00343833" w:rsidP="00825C4D">
                  <w:pPr>
                    <w:pStyle w:val="TLKontakty"/>
                    <w:spacing w:after="80" w:line="240" w:lineRule="auto"/>
                    <w:rPr>
                      <w:b w:val="0"/>
                      <w:color w:val="auto"/>
                    </w:rPr>
                  </w:pPr>
                  <w:r w:rsidRPr="00D66223">
                    <w:t>Jihlava</w:t>
                  </w:r>
                  <w:r w:rsidRPr="004A61C5">
                    <w:rPr>
                      <w:b w:val="0"/>
                      <w:color w:val="auto"/>
                    </w:rPr>
                    <w:t xml:space="preserve"> | Ke Skalce 30,</w:t>
                  </w:r>
                  <w:r>
                    <w:rPr>
                      <w:b w:val="0"/>
                      <w:color w:val="auto"/>
                    </w:rPr>
                    <w:t xml:space="preserve"> 586 01 Jihlava, tel.: </w:t>
                  </w:r>
                  <w:r w:rsidRPr="004A61C5">
                    <w:rPr>
                      <w:b w:val="0"/>
                      <w:color w:val="auto"/>
                    </w:rPr>
                    <w:t>567 109 062, 567 109 080</w:t>
                  </w:r>
                </w:p>
                <w:p w:rsidR="00343833" w:rsidRPr="004A61C5" w:rsidRDefault="00343833"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rsidR="00343833" w:rsidRDefault="00343833" w:rsidP="00825C4D">
                  <w:pPr>
                    <w:pStyle w:val="TLKontakty"/>
                    <w:spacing w:after="80" w:line="240" w:lineRule="auto"/>
                  </w:pPr>
                </w:p>
                <w:p w:rsidR="00343833" w:rsidRPr="004A61C5" w:rsidRDefault="00343833" w:rsidP="00825C4D">
                  <w:pPr>
                    <w:pStyle w:val="TLKontakty"/>
                    <w:spacing w:after="80" w:line="240" w:lineRule="auto"/>
                    <w:rPr>
                      <w:b w:val="0"/>
                      <w:color w:val="auto"/>
                    </w:rPr>
                  </w:pPr>
                  <w:r w:rsidRPr="00D66223">
                    <w:t>Brno</w:t>
                  </w:r>
                  <w:r w:rsidRPr="004A61C5">
                    <w:rPr>
                      <w:b w:val="0"/>
                      <w:color w:val="auto"/>
                    </w:rPr>
                    <w:t xml:space="preserve"> | Jezuitská 2, 601 59 Brno, </w:t>
                  </w:r>
                  <w:r>
                    <w:rPr>
                      <w:b w:val="0"/>
                      <w:color w:val="auto"/>
                    </w:rPr>
                    <w:t xml:space="preserve">tel: </w:t>
                  </w:r>
                  <w:r w:rsidRPr="004A61C5">
                    <w:rPr>
                      <w:b w:val="0"/>
                      <w:color w:val="auto"/>
                    </w:rPr>
                    <w:t>542 528 115, 542 528 105</w:t>
                  </w:r>
                </w:p>
                <w:p w:rsidR="00343833" w:rsidRPr="004A61C5" w:rsidRDefault="00343833"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rsidR="00343833" w:rsidRPr="004A61C5" w:rsidRDefault="00343833" w:rsidP="00825C4D">
                  <w:pPr>
                    <w:pStyle w:val="TLKontakty"/>
                    <w:spacing w:after="80" w:line="240" w:lineRule="auto"/>
                    <w:rPr>
                      <w:b w:val="0"/>
                      <w:color w:val="auto"/>
                    </w:rPr>
                  </w:pPr>
                </w:p>
                <w:p w:rsidR="00343833" w:rsidRPr="005E7C78" w:rsidRDefault="00343833" w:rsidP="00825C4D">
                  <w:pPr>
                    <w:pStyle w:val="TLKontakty"/>
                    <w:spacing w:after="80" w:line="240" w:lineRule="auto"/>
                    <w:rPr>
                      <w:b w:val="0"/>
                      <w:color w:val="auto"/>
                    </w:rPr>
                  </w:pPr>
                  <w:r w:rsidRPr="00D66223">
                    <w:t>Olomouc</w:t>
                  </w:r>
                  <w:r w:rsidRPr="005E7C78">
                    <w:rPr>
                      <w:b w:val="0"/>
                      <w:color w:val="auto"/>
                    </w:rPr>
                    <w:t xml:space="preserve"> | </w:t>
                  </w:r>
                  <w:proofErr w:type="spellStart"/>
                  <w:r w:rsidRPr="005E7C78">
                    <w:rPr>
                      <w:b w:val="0"/>
                      <w:color w:val="auto"/>
                    </w:rPr>
                    <w:t>Jeremenkova</w:t>
                  </w:r>
                  <w:proofErr w:type="spellEnd"/>
                  <w:r w:rsidRPr="005E7C78">
                    <w:rPr>
                      <w:b w:val="0"/>
                      <w:color w:val="auto"/>
                    </w:rPr>
                    <w:t xml:space="preserve"> 1142/42, 772 11 Olomouc, </w:t>
                  </w:r>
                  <w:r>
                    <w:rPr>
                      <w:b w:val="0"/>
                      <w:color w:val="auto"/>
                    </w:rPr>
                    <w:t xml:space="preserve">tel.: </w:t>
                  </w:r>
                  <w:r w:rsidRPr="005E7C78">
                    <w:rPr>
                      <w:b w:val="0"/>
                      <w:color w:val="auto"/>
                    </w:rPr>
                    <w:t>585 731 516,</w:t>
                  </w:r>
                  <w:r>
                    <w:rPr>
                      <w:b w:val="0"/>
                      <w:color w:val="auto"/>
                    </w:rPr>
                    <w:t xml:space="preserve"> </w:t>
                  </w:r>
                  <w:r w:rsidRPr="005E7C78">
                    <w:rPr>
                      <w:b w:val="0"/>
                      <w:color w:val="auto"/>
                    </w:rPr>
                    <w:t>585 731 509</w:t>
                  </w:r>
                </w:p>
                <w:p w:rsidR="00343833" w:rsidRPr="005E7C78" w:rsidRDefault="00343833"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rsidR="00343833" w:rsidRPr="005E7C78" w:rsidRDefault="00343833" w:rsidP="00825C4D">
                  <w:pPr>
                    <w:pStyle w:val="TLKontakty"/>
                    <w:spacing w:after="80" w:line="240" w:lineRule="auto"/>
                    <w:rPr>
                      <w:b w:val="0"/>
                      <w:color w:val="auto"/>
                    </w:rPr>
                  </w:pPr>
                </w:p>
                <w:p w:rsidR="00343833" w:rsidRPr="005E7C78" w:rsidRDefault="00343833" w:rsidP="00825C4D">
                  <w:pPr>
                    <w:pStyle w:val="TLKontakty"/>
                    <w:spacing w:after="80" w:line="240" w:lineRule="auto"/>
                    <w:rPr>
                      <w:b w:val="0"/>
                      <w:color w:val="auto"/>
                    </w:rPr>
                  </w:pPr>
                  <w:r w:rsidRPr="00D66223">
                    <w:t>Zlín</w:t>
                  </w:r>
                  <w:r w:rsidRPr="005E7C78">
                    <w:rPr>
                      <w:b w:val="0"/>
                      <w:color w:val="auto"/>
                    </w:rPr>
                    <w:t xml:space="preserve"> | tř. Tomáše Bati 1565, 761 76 Zlín, </w:t>
                  </w:r>
                  <w:r>
                    <w:rPr>
                      <w:b w:val="0"/>
                      <w:color w:val="auto"/>
                    </w:rPr>
                    <w:t xml:space="preserve">tel.: </w:t>
                  </w:r>
                  <w:r w:rsidRPr="005E7C78">
                    <w:rPr>
                      <w:b w:val="0"/>
                      <w:color w:val="auto"/>
                    </w:rPr>
                    <w:t>577 004 931, 577 004 935</w:t>
                  </w:r>
                </w:p>
                <w:p w:rsidR="00343833" w:rsidRDefault="00343833"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rsidR="00343833" w:rsidRPr="005E7C78" w:rsidRDefault="00343833" w:rsidP="0010437D">
                  <w:pPr>
                    <w:pStyle w:val="TLKontakty"/>
                    <w:spacing w:after="80" w:line="240" w:lineRule="auto"/>
                    <w:rPr>
                      <w:b w:val="0"/>
                      <w:color w:val="auto"/>
                    </w:rPr>
                  </w:pPr>
                </w:p>
                <w:p w:rsidR="00343833" w:rsidRPr="005E7C78" w:rsidRDefault="00343833" w:rsidP="0010437D">
                  <w:pPr>
                    <w:pStyle w:val="TLKontakty"/>
                    <w:spacing w:after="80" w:line="240" w:lineRule="auto"/>
                    <w:rPr>
                      <w:b w:val="0"/>
                      <w:color w:val="auto"/>
                    </w:rPr>
                  </w:pPr>
                  <w:r w:rsidRPr="00D66223">
                    <w:t>Ostrava</w:t>
                  </w:r>
                  <w:r w:rsidRPr="005E7C78">
                    <w:rPr>
                      <w:b w:val="0"/>
                      <w:color w:val="auto"/>
                    </w:rPr>
                    <w:t xml:space="preserve"> | </w:t>
                  </w:r>
                  <w:proofErr w:type="spellStart"/>
                  <w:r w:rsidRPr="005E7C78">
                    <w:rPr>
                      <w:b w:val="0"/>
                      <w:color w:val="auto"/>
                    </w:rPr>
                    <w:t>Repinova</w:t>
                  </w:r>
                  <w:proofErr w:type="spellEnd"/>
                  <w:r w:rsidRPr="005E7C78">
                    <w:rPr>
                      <w:b w:val="0"/>
                      <w:color w:val="auto"/>
                    </w:rPr>
                    <w:t xml:space="preserve"> 17, 702 03 Ostrava,</w:t>
                  </w:r>
                  <w:r>
                    <w:rPr>
                      <w:b w:val="0"/>
                      <w:color w:val="auto"/>
                    </w:rPr>
                    <w:t xml:space="preserve"> tel: </w:t>
                  </w:r>
                  <w:r w:rsidRPr="005E7C78">
                    <w:rPr>
                      <w:b w:val="0"/>
                      <w:color w:val="auto"/>
                    </w:rPr>
                    <w:t>595 131 230, 595 131 232</w:t>
                  </w:r>
                </w:p>
                <w:p w:rsidR="00343833" w:rsidRPr="0010437D" w:rsidRDefault="00343833"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w:r>
      <w:r w:rsidRPr="00FE3CE5">
        <w:rPr>
          <w:noProof/>
          <w:lang w:val="en-US" w:eastAsia="en-US"/>
        </w:rPr>
        <w:pict>
          <v:shape id="_x0000_s1034" type="#_x0000_t202" style="position:absolute;margin-left:56.7pt;margin-top:747pt;width:481.9pt;height:28.3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" filled="f" stroked="f">
            <v:textbox inset="0,0,0,0">
              <w:txbxContent>
                <w:p w:rsidR="00343833" w:rsidRPr="00321924" w:rsidRDefault="00343833" w:rsidP="008F029B">
                  <w:r w:rsidRPr="00321924">
                    <w:br/>
                    <w:t xml:space="preserve">© Český statistický úřad, </w:t>
                  </w:r>
                  <w:r>
                    <w:t>Praha</w:t>
                  </w:r>
                  <w:r w:rsidRPr="00321924">
                    <w:t xml:space="preserve">, </w:t>
                  </w:r>
                  <w:r>
                    <w:t>2017</w:t>
                  </w:r>
                </w:p>
                <w:p w:rsidR="00343833" w:rsidRDefault="00343833"/>
                <w:p w:rsidR="00343833" w:rsidRPr="00841D9F" w:rsidRDefault="00343833" w:rsidP="000A3A2C">
                  <w:r w:rsidRPr="00841D9F">
                    <w:rPr>
                      <w:szCs w:val="26"/>
                    </w:rPr>
                    <w:t xml:space="preserve">ISBN XX-XXXX-XXX-X  </w:t>
                  </w:r>
                  <w:r w:rsidRPr="00841D9F">
                    <w:t>(pouze u nepravidelných a ročních publikací)</w:t>
                  </w:r>
                </w:p>
                <w:p w:rsidR="00343833" w:rsidRPr="00AF2852" w:rsidRDefault="00343833" w:rsidP="000A3A2C">
                  <w:r w:rsidRPr="00841D9F">
                    <w:t>© Český sta</w:t>
                  </w:r>
                  <w:r>
                    <w:t xml:space="preserve">tistický úřad / </w:t>
                  </w:r>
                  <w:proofErr w:type="spellStart"/>
                  <w:r w:rsidRPr="009A1902">
                    <w:rPr>
                      <w:i/>
                    </w:rPr>
                    <w:t>Czech</w:t>
                  </w:r>
                  <w:proofErr w:type="spellEnd"/>
                  <w:r w:rsidRPr="009A1902">
                    <w:rPr>
                      <w:i/>
                    </w:rPr>
                    <w:t xml:space="preserve">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w:r>
      <w:r w:rsidRPr="00FE3CE5">
        <w:rPr>
          <w:noProof/>
          <w:lang w:val="en-US" w:eastAsia="en-US"/>
        </w:rPr>
        <w:pict>
          <v:shape id="_x0000_s1033" type="#_x0000_t202" style="position:absolute;margin-left:56.95pt;margin-top:56.95pt;width:481.85pt;height:45.1pt;z-index:25166080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" filled="f" stroked="f">
            <v:textbox style="mso-fit-shape-to-text:t" inset="0,0,0,0">
              <w:txbxContent>
                <w:p w:rsidR="00343833" w:rsidRPr="009A1902" w:rsidRDefault="00343833" w:rsidP="000A3A2C">
                  <w:pPr>
                    <w:rPr>
                      <w:b/>
                      <w:bCs/>
                      <w:i/>
                      <w:sz w:val="24"/>
                    </w:rPr>
                  </w:pPr>
                  <w:r w:rsidRPr="00B95F50">
                    <w:rPr>
                      <w:b/>
                      <w:color w:val="0071BC"/>
                      <w:sz w:val="24"/>
                    </w:rPr>
                    <w:t xml:space="preserve">Zajímají Vás nejnovější údaje o inflaci, HDP, obyvatelstvu, průměrných mzdách </w:t>
                  </w:r>
                  <w:r>
                    <w:rPr>
                      <w:b/>
                      <w:color w:val="0071BC"/>
                      <w:sz w:val="24"/>
                    </w:rPr>
                    <w:br/>
                  </w:r>
                  <w:r w:rsidRPr="00B95F50">
                    <w:rPr>
                      <w:b/>
                      <w:color w:val="0071BC"/>
                      <w:sz w:val="24"/>
                    </w:rPr>
                    <w:t xml:space="preserve">a mnohé další? Najdete je na stránkách ČSÚ na internetu: </w:t>
                  </w:r>
                  <w:r>
                    <w:rPr>
                      <w:b/>
                      <w:bCs/>
                      <w:sz w:val="24"/>
                    </w:rPr>
                    <w:t>www.czso.cz</w:t>
                  </w:r>
                </w:p>
              </w:txbxContent>
            </v:textbox>
            <w10:wrap anchorx="page" anchory="page"/>
            <w10:anchorlock/>
          </v:shape>
        </w:pict>
      </w:r>
    </w:p>
    <w:p w:rsidR="00EE4B1B" w:rsidRPr="006F5416" w:rsidRDefault="00EE4B1B" w:rsidP="006F5416">
      <w:pPr>
        <w:pStyle w:val="Obsah"/>
      </w:pPr>
      <w:r w:rsidRPr="006F5416">
        <w:lastRenderedPageBreak/>
        <w:t>Obsah</w:t>
      </w:r>
    </w:p>
    <w:sdt>
      <w:sdtPr>
        <w:rPr>
          <w:rFonts w:ascii="Arial" w:eastAsia="Times New Roman" w:hAnsi="Arial" w:cs="Times New Roman"/>
          <w:b w:val="0"/>
          <w:bCs w:val="0"/>
          <w:color w:val="auto"/>
          <w:sz w:val="20"/>
          <w:szCs w:val="24"/>
          <w:lang w:eastAsia="cs-CZ"/>
        </w:rPr>
        <w:id w:val="6416493"/>
        <w:docPartObj>
          <w:docPartGallery w:val="Table of Contents"/>
          <w:docPartUnique/>
        </w:docPartObj>
      </w:sdtPr>
      <w:sdtContent>
        <w:p w:rsidR="005578C1" w:rsidRPr="005578C1" w:rsidRDefault="005578C1">
          <w:pPr>
            <w:pStyle w:val="Nadpisobsahu"/>
            <w:rPr>
              <w:sz w:val="2"/>
            </w:rPr>
          </w:pPr>
        </w:p>
        <w:p w:rsidR="005578C1" w:rsidRDefault="00FE3CE5">
          <w:pPr>
            <w:pStyle w:val="Obsah1"/>
            <w:tabs>
              <w:tab w:val="left" w:pos="400"/>
            </w:tabs>
            <w:rPr>
              <w:rFonts w:asciiTheme="minorHAnsi" w:eastAsiaTheme="minorEastAsia" w:hAnsiTheme="minorHAnsi" w:cstheme="minorBidi"/>
              <w:noProof/>
              <w:sz w:val="22"/>
              <w:szCs w:val="22"/>
            </w:rPr>
          </w:pPr>
          <w:r>
            <w:fldChar w:fldCharType="begin"/>
          </w:r>
          <w:r w:rsidR="005578C1">
            <w:instrText xml:space="preserve"> TOC \o "1-3" \h \z \u </w:instrText>
          </w:r>
          <w:r>
            <w:fldChar w:fldCharType="separate"/>
          </w:r>
          <w:hyperlink w:anchor="_Toc483901812" w:history="1">
            <w:r w:rsidR="005578C1" w:rsidRPr="00167166">
              <w:rPr>
                <w:rStyle w:val="Hypertextovodkaz"/>
                <w:noProof/>
              </w:rPr>
              <w:t>1.</w:t>
            </w:r>
            <w:r w:rsidR="005578C1">
              <w:rPr>
                <w:rFonts w:asciiTheme="minorHAnsi" w:eastAsiaTheme="minorEastAsia" w:hAnsiTheme="minorHAnsi" w:cstheme="minorBidi"/>
                <w:noProof/>
                <w:sz w:val="22"/>
                <w:szCs w:val="22"/>
              </w:rPr>
              <w:t xml:space="preserve"> </w:t>
            </w:r>
            <w:r w:rsidR="005578C1" w:rsidRPr="00167166">
              <w:rPr>
                <w:rStyle w:val="Hypertextovodkaz"/>
                <w:noProof/>
              </w:rPr>
              <w:t>Úvod</w:t>
            </w:r>
            <w:r w:rsidR="005578C1">
              <w:rPr>
                <w:noProof/>
                <w:webHidden/>
              </w:rPr>
              <w:tab/>
            </w:r>
            <w:r>
              <w:rPr>
                <w:noProof/>
                <w:webHidden/>
              </w:rPr>
              <w:fldChar w:fldCharType="begin"/>
            </w:r>
            <w:r w:rsidR="005578C1">
              <w:rPr>
                <w:noProof/>
                <w:webHidden/>
              </w:rPr>
              <w:instrText xml:space="preserve"> PAGEREF _Toc483901812 \h </w:instrText>
            </w:r>
            <w:r>
              <w:rPr>
                <w:noProof/>
                <w:webHidden/>
              </w:rPr>
            </w:r>
            <w:r>
              <w:rPr>
                <w:noProof/>
                <w:webHidden/>
              </w:rPr>
              <w:fldChar w:fldCharType="separate"/>
            </w:r>
            <w:r w:rsidR="00951C87">
              <w:rPr>
                <w:noProof/>
                <w:webHidden/>
              </w:rPr>
              <w:t>4</w:t>
            </w:r>
            <w:r>
              <w:rPr>
                <w:noProof/>
                <w:webHidden/>
              </w:rPr>
              <w:fldChar w:fldCharType="end"/>
            </w:r>
          </w:hyperlink>
        </w:p>
        <w:p w:rsidR="005578C1" w:rsidRDefault="00FE3CE5">
          <w:pPr>
            <w:pStyle w:val="Obsah1"/>
            <w:rPr>
              <w:rFonts w:asciiTheme="minorHAnsi" w:eastAsiaTheme="minorEastAsia" w:hAnsiTheme="minorHAnsi" w:cstheme="minorBidi"/>
              <w:noProof/>
              <w:sz w:val="22"/>
              <w:szCs w:val="22"/>
            </w:rPr>
          </w:pPr>
          <w:hyperlink w:anchor="_Toc483901813" w:history="1">
            <w:r w:rsidR="005578C1" w:rsidRPr="00167166">
              <w:rPr>
                <w:rStyle w:val="Hypertextovodkaz"/>
                <w:noProof/>
              </w:rPr>
              <w:t>2. Metodika, sledované ukazatele</w:t>
            </w:r>
            <w:r w:rsidR="005578C1">
              <w:rPr>
                <w:noProof/>
                <w:webHidden/>
              </w:rPr>
              <w:tab/>
            </w:r>
            <w:r>
              <w:rPr>
                <w:noProof/>
                <w:webHidden/>
              </w:rPr>
              <w:fldChar w:fldCharType="begin"/>
            </w:r>
            <w:r w:rsidR="005578C1">
              <w:rPr>
                <w:noProof/>
                <w:webHidden/>
              </w:rPr>
              <w:instrText xml:space="preserve"> PAGEREF _Toc483901813 \h </w:instrText>
            </w:r>
            <w:r>
              <w:rPr>
                <w:noProof/>
                <w:webHidden/>
              </w:rPr>
            </w:r>
            <w:r>
              <w:rPr>
                <w:noProof/>
                <w:webHidden/>
              </w:rPr>
              <w:fldChar w:fldCharType="separate"/>
            </w:r>
            <w:r w:rsidR="00951C87">
              <w:rPr>
                <w:noProof/>
                <w:webHidden/>
              </w:rPr>
              <w:t>6</w:t>
            </w:r>
            <w:r>
              <w:rPr>
                <w:noProof/>
                <w:webHidden/>
              </w:rPr>
              <w:fldChar w:fldCharType="end"/>
            </w:r>
          </w:hyperlink>
        </w:p>
        <w:p w:rsidR="005578C1" w:rsidRDefault="00FE3CE5">
          <w:pPr>
            <w:pStyle w:val="Obsah2"/>
            <w:rPr>
              <w:rFonts w:asciiTheme="minorHAnsi" w:eastAsiaTheme="minorEastAsia" w:hAnsiTheme="minorHAnsi" w:cstheme="minorBidi"/>
              <w:noProof/>
              <w:sz w:val="22"/>
              <w:szCs w:val="22"/>
            </w:rPr>
          </w:pPr>
          <w:hyperlink w:anchor="_Toc483901814" w:history="1">
            <w:r w:rsidR="005578C1" w:rsidRPr="00167166">
              <w:rPr>
                <w:rStyle w:val="Hypertextovodkaz"/>
                <w:noProof/>
              </w:rPr>
              <w:t>2.1 Metodika</w:t>
            </w:r>
            <w:r w:rsidR="005578C1">
              <w:rPr>
                <w:noProof/>
                <w:webHidden/>
              </w:rPr>
              <w:tab/>
            </w:r>
            <w:r>
              <w:rPr>
                <w:noProof/>
                <w:webHidden/>
              </w:rPr>
              <w:fldChar w:fldCharType="begin"/>
            </w:r>
            <w:r w:rsidR="005578C1">
              <w:rPr>
                <w:noProof/>
                <w:webHidden/>
              </w:rPr>
              <w:instrText xml:space="preserve"> PAGEREF _Toc483901814 \h </w:instrText>
            </w:r>
            <w:r>
              <w:rPr>
                <w:noProof/>
                <w:webHidden/>
              </w:rPr>
            </w:r>
            <w:r>
              <w:rPr>
                <w:noProof/>
                <w:webHidden/>
              </w:rPr>
              <w:fldChar w:fldCharType="separate"/>
            </w:r>
            <w:r w:rsidR="00951C87">
              <w:rPr>
                <w:noProof/>
                <w:webHidden/>
              </w:rPr>
              <w:t>6</w:t>
            </w:r>
            <w:r>
              <w:rPr>
                <w:noProof/>
                <w:webHidden/>
              </w:rPr>
              <w:fldChar w:fldCharType="end"/>
            </w:r>
          </w:hyperlink>
        </w:p>
        <w:p w:rsidR="005578C1" w:rsidRDefault="00FE3CE5">
          <w:pPr>
            <w:pStyle w:val="Obsah2"/>
            <w:rPr>
              <w:rFonts w:asciiTheme="minorHAnsi" w:eastAsiaTheme="minorEastAsia" w:hAnsiTheme="minorHAnsi" w:cstheme="minorBidi"/>
              <w:noProof/>
              <w:sz w:val="22"/>
              <w:szCs w:val="22"/>
            </w:rPr>
          </w:pPr>
          <w:hyperlink w:anchor="_Toc483901815" w:history="1">
            <w:r w:rsidR="005578C1" w:rsidRPr="00167166">
              <w:rPr>
                <w:rStyle w:val="Hypertextovodkaz"/>
                <w:noProof/>
              </w:rPr>
              <w:t>2.2 Sledované ukazatele</w:t>
            </w:r>
            <w:r w:rsidR="005578C1">
              <w:rPr>
                <w:noProof/>
                <w:webHidden/>
              </w:rPr>
              <w:tab/>
            </w:r>
            <w:r>
              <w:rPr>
                <w:noProof/>
                <w:webHidden/>
              </w:rPr>
              <w:fldChar w:fldCharType="begin"/>
            </w:r>
            <w:r w:rsidR="005578C1">
              <w:rPr>
                <w:noProof/>
                <w:webHidden/>
              </w:rPr>
              <w:instrText xml:space="preserve"> PAGEREF _Toc483901815 \h </w:instrText>
            </w:r>
            <w:r>
              <w:rPr>
                <w:noProof/>
                <w:webHidden/>
              </w:rPr>
            </w:r>
            <w:r>
              <w:rPr>
                <w:noProof/>
                <w:webHidden/>
              </w:rPr>
              <w:fldChar w:fldCharType="separate"/>
            </w:r>
            <w:r w:rsidR="00951C87">
              <w:rPr>
                <w:noProof/>
                <w:webHidden/>
              </w:rPr>
              <w:t>7</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16" w:history="1">
            <w:r w:rsidR="005578C1" w:rsidRPr="00167166">
              <w:rPr>
                <w:rStyle w:val="Hypertextovodkaz"/>
                <w:noProof/>
              </w:rPr>
              <w:t>Dočasná pracovní neschopnost (DPN)</w:t>
            </w:r>
            <w:r w:rsidR="005578C1">
              <w:rPr>
                <w:noProof/>
                <w:webHidden/>
              </w:rPr>
              <w:tab/>
            </w:r>
            <w:r>
              <w:rPr>
                <w:noProof/>
                <w:webHidden/>
              </w:rPr>
              <w:fldChar w:fldCharType="begin"/>
            </w:r>
            <w:r w:rsidR="005578C1">
              <w:rPr>
                <w:noProof/>
                <w:webHidden/>
              </w:rPr>
              <w:instrText xml:space="preserve"> PAGEREF _Toc483901816 \h </w:instrText>
            </w:r>
            <w:r>
              <w:rPr>
                <w:noProof/>
                <w:webHidden/>
              </w:rPr>
            </w:r>
            <w:r>
              <w:rPr>
                <w:noProof/>
                <w:webHidden/>
              </w:rPr>
              <w:fldChar w:fldCharType="separate"/>
            </w:r>
            <w:r w:rsidR="00951C87">
              <w:rPr>
                <w:noProof/>
                <w:webHidden/>
              </w:rPr>
              <w:t>7</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17" w:history="1">
            <w:r w:rsidR="005578C1" w:rsidRPr="00167166">
              <w:rPr>
                <w:rStyle w:val="Hypertextovodkaz"/>
                <w:noProof/>
              </w:rPr>
              <w:t>Průměrný počet nemocensky pojištěných</w:t>
            </w:r>
            <w:r w:rsidR="005578C1">
              <w:rPr>
                <w:noProof/>
                <w:webHidden/>
              </w:rPr>
              <w:tab/>
            </w:r>
            <w:r>
              <w:rPr>
                <w:noProof/>
                <w:webHidden/>
              </w:rPr>
              <w:fldChar w:fldCharType="begin"/>
            </w:r>
            <w:r w:rsidR="005578C1">
              <w:rPr>
                <w:noProof/>
                <w:webHidden/>
              </w:rPr>
              <w:instrText xml:space="preserve"> PAGEREF _Toc483901817 \h </w:instrText>
            </w:r>
            <w:r>
              <w:rPr>
                <w:noProof/>
                <w:webHidden/>
              </w:rPr>
            </w:r>
            <w:r>
              <w:rPr>
                <w:noProof/>
                <w:webHidden/>
              </w:rPr>
              <w:fldChar w:fldCharType="separate"/>
            </w:r>
            <w:r w:rsidR="00951C87">
              <w:rPr>
                <w:noProof/>
                <w:webHidden/>
              </w:rPr>
              <w:t>7</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18" w:history="1">
            <w:r w:rsidR="005578C1" w:rsidRPr="00167166">
              <w:rPr>
                <w:rStyle w:val="Hypertextovodkaz"/>
                <w:noProof/>
              </w:rPr>
              <w:t>Průměrný počet nemocensky pojištěných mladistvých</w:t>
            </w:r>
            <w:r w:rsidR="005578C1">
              <w:rPr>
                <w:noProof/>
                <w:webHidden/>
              </w:rPr>
              <w:tab/>
            </w:r>
            <w:r>
              <w:rPr>
                <w:noProof/>
                <w:webHidden/>
              </w:rPr>
              <w:fldChar w:fldCharType="begin"/>
            </w:r>
            <w:r w:rsidR="005578C1">
              <w:rPr>
                <w:noProof/>
                <w:webHidden/>
              </w:rPr>
              <w:instrText xml:space="preserve"> PAGEREF _Toc483901818 \h </w:instrText>
            </w:r>
            <w:r>
              <w:rPr>
                <w:noProof/>
                <w:webHidden/>
              </w:rPr>
            </w:r>
            <w:r>
              <w:rPr>
                <w:noProof/>
                <w:webHidden/>
              </w:rPr>
              <w:fldChar w:fldCharType="separate"/>
            </w:r>
            <w:r w:rsidR="00951C87">
              <w:rPr>
                <w:noProof/>
                <w:webHidden/>
              </w:rPr>
              <w:t>8</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19" w:history="1">
            <w:r w:rsidR="005578C1" w:rsidRPr="00167166">
              <w:rPr>
                <w:rStyle w:val="Hypertextovodkaz"/>
                <w:noProof/>
              </w:rPr>
              <w:t>Počet pracovně právních pojistných vztahů</w:t>
            </w:r>
            <w:r w:rsidR="005578C1">
              <w:rPr>
                <w:noProof/>
                <w:webHidden/>
              </w:rPr>
              <w:tab/>
            </w:r>
            <w:r>
              <w:rPr>
                <w:noProof/>
                <w:webHidden/>
              </w:rPr>
              <w:fldChar w:fldCharType="begin"/>
            </w:r>
            <w:r w:rsidR="005578C1">
              <w:rPr>
                <w:noProof/>
                <w:webHidden/>
              </w:rPr>
              <w:instrText xml:space="preserve"> PAGEREF _Toc483901819 \h </w:instrText>
            </w:r>
            <w:r>
              <w:rPr>
                <w:noProof/>
                <w:webHidden/>
              </w:rPr>
            </w:r>
            <w:r>
              <w:rPr>
                <w:noProof/>
                <w:webHidden/>
              </w:rPr>
              <w:fldChar w:fldCharType="separate"/>
            </w:r>
            <w:r w:rsidR="00951C87">
              <w:rPr>
                <w:noProof/>
                <w:webHidden/>
              </w:rPr>
              <w:t>8</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0" w:history="1">
            <w:r w:rsidR="005578C1" w:rsidRPr="00167166">
              <w:rPr>
                <w:rStyle w:val="Hypertextovodkaz"/>
                <w:noProof/>
              </w:rPr>
              <w:t>Počet nově hlášených případů dočasné pracovní neschopnosti</w:t>
            </w:r>
            <w:r w:rsidR="005578C1">
              <w:rPr>
                <w:noProof/>
                <w:webHidden/>
              </w:rPr>
              <w:tab/>
            </w:r>
            <w:r>
              <w:rPr>
                <w:noProof/>
                <w:webHidden/>
              </w:rPr>
              <w:fldChar w:fldCharType="begin"/>
            </w:r>
            <w:r w:rsidR="005578C1">
              <w:rPr>
                <w:noProof/>
                <w:webHidden/>
              </w:rPr>
              <w:instrText xml:space="preserve"> PAGEREF _Toc483901820 \h </w:instrText>
            </w:r>
            <w:r>
              <w:rPr>
                <w:noProof/>
                <w:webHidden/>
              </w:rPr>
            </w:r>
            <w:r>
              <w:rPr>
                <w:noProof/>
                <w:webHidden/>
              </w:rPr>
              <w:fldChar w:fldCharType="separate"/>
            </w:r>
            <w:r w:rsidR="00951C87">
              <w:rPr>
                <w:noProof/>
                <w:webHidden/>
              </w:rPr>
              <w:t>8</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1" w:history="1">
            <w:r w:rsidR="005578C1" w:rsidRPr="00167166">
              <w:rPr>
                <w:rStyle w:val="Hypertextovodkaz"/>
                <w:noProof/>
              </w:rPr>
              <w:t>Počet kalendářních dnů dočasné pracovní neschopnosti</w:t>
            </w:r>
            <w:r w:rsidR="005578C1">
              <w:rPr>
                <w:noProof/>
                <w:webHidden/>
              </w:rPr>
              <w:tab/>
            </w:r>
            <w:r>
              <w:rPr>
                <w:noProof/>
                <w:webHidden/>
              </w:rPr>
              <w:fldChar w:fldCharType="begin"/>
            </w:r>
            <w:r w:rsidR="005578C1">
              <w:rPr>
                <w:noProof/>
                <w:webHidden/>
              </w:rPr>
              <w:instrText xml:space="preserve"> PAGEREF _Toc483901821 \h </w:instrText>
            </w:r>
            <w:r>
              <w:rPr>
                <w:noProof/>
                <w:webHidden/>
              </w:rPr>
            </w:r>
            <w:r>
              <w:rPr>
                <w:noProof/>
                <w:webHidden/>
              </w:rPr>
              <w:fldChar w:fldCharType="separate"/>
            </w:r>
            <w:r w:rsidR="00951C87">
              <w:rPr>
                <w:noProof/>
                <w:webHidden/>
              </w:rPr>
              <w:t>8</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2" w:history="1">
            <w:r w:rsidR="005578C1" w:rsidRPr="00167166">
              <w:rPr>
                <w:rStyle w:val="Hypertextovodkaz"/>
                <w:noProof/>
              </w:rPr>
              <w:t>Pracovní úrazy s pracovní neschopností delší než 3 dny</w:t>
            </w:r>
            <w:r w:rsidR="005578C1">
              <w:rPr>
                <w:noProof/>
                <w:webHidden/>
              </w:rPr>
              <w:tab/>
            </w:r>
            <w:r>
              <w:rPr>
                <w:noProof/>
                <w:webHidden/>
              </w:rPr>
              <w:fldChar w:fldCharType="begin"/>
            </w:r>
            <w:r w:rsidR="005578C1">
              <w:rPr>
                <w:noProof/>
                <w:webHidden/>
              </w:rPr>
              <w:instrText xml:space="preserve"> PAGEREF _Toc483901822 \h </w:instrText>
            </w:r>
            <w:r>
              <w:rPr>
                <w:noProof/>
                <w:webHidden/>
              </w:rPr>
            </w:r>
            <w:r>
              <w:rPr>
                <w:noProof/>
                <w:webHidden/>
              </w:rPr>
              <w:fldChar w:fldCharType="separate"/>
            </w:r>
            <w:r w:rsidR="00951C87">
              <w:rPr>
                <w:noProof/>
                <w:webHidden/>
              </w:rPr>
              <w:t>9</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3" w:history="1">
            <w:r w:rsidR="005578C1" w:rsidRPr="00167166">
              <w:rPr>
                <w:rStyle w:val="Hypertextovodkaz"/>
                <w:noProof/>
              </w:rPr>
              <w:t>Počet případů pracovní neschopnosti na 100 pojištěnců</w:t>
            </w:r>
            <w:r w:rsidR="005578C1">
              <w:rPr>
                <w:noProof/>
                <w:webHidden/>
              </w:rPr>
              <w:tab/>
            </w:r>
            <w:r>
              <w:rPr>
                <w:noProof/>
                <w:webHidden/>
              </w:rPr>
              <w:fldChar w:fldCharType="begin"/>
            </w:r>
            <w:r w:rsidR="005578C1">
              <w:rPr>
                <w:noProof/>
                <w:webHidden/>
              </w:rPr>
              <w:instrText xml:space="preserve"> PAGEREF _Toc483901823 \h </w:instrText>
            </w:r>
            <w:r>
              <w:rPr>
                <w:noProof/>
                <w:webHidden/>
              </w:rPr>
            </w:r>
            <w:r>
              <w:rPr>
                <w:noProof/>
                <w:webHidden/>
              </w:rPr>
              <w:fldChar w:fldCharType="separate"/>
            </w:r>
            <w:r w:rsidR="00951C87">
              <w:rPr>
                <w:noProof/>
                <w:webHidden/>
              </w:rPr>
              <w:t>9</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4" w:history="1">
            <w:r w:rsidR="005578C1" w:rsidRPr="00167166">
              <w:rPr>
                <w:rStyle w:val="Hypertextovodkaz"/>
                <w:noProof/>
              </w:rPr>
              <w:t>Průměrná délka trvání pracovní neschopnosti ve dnech</w:t>
            </w:r>
            <w:r w:rsidR="005578C1">
              <w:rPr>
                <w:noProof/>
                <w:webHidden/>
              </w:rPr>
              <w:tab/>
            </w:r>
            <w:r>
              <w:rPr>
                <w:noProof/>
                <w:webHidden/>
              </w:rPr>
              <w:fldChar w:fldCharType="begin"/>
            </w:r>
            <w:r w:rsidR="005578C1">
              <w:rPr>
                <w:noProof/>
                <w:webHidden/>
              </w:rPr>
              <w:instrText xml:space="preserve"> PAGEREF _Toc483901824 \h </w:instrText>
            </w:r>
            <w:r>
              <w:rPr>
                <w:noProof/>
                <w:webHidden/>
              </w:rPr>
            </w:r>
            <w:r>
              <w:rPr>
                <w:noProof/>
                <w:webHidden/>
              </w:rPr>
              <w:fldChar w:fldCharType="separate"/>
            </w:r>
            <w:r w:rsidR="00951C87">
              <w:rPr>
                <w:noProof/>
                <w:webHidden/>
              </w:rPr>
              <w:t>9</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5" w:history="1">
            <w:r w:rsidR="005578C1" w:rsidRPr="00167166">
              <w:rPr>
                <w:rStyle w:val="Hypertextovodkaz"/>
                <w:noProof/>
              </w:rPr>
              <w:t>Průměrné procento dočasné pracovní neschopnosti</w:t>
            </w:r>
            <w:r w:rsidR="005578C1">
              <w:rPr>
                <w:noProof/>
                <w:webHidden/>
              </w:rPr>
              <w:tab/>
            </w:r>
            <w:r>
              <w:rPr>
                <w:noProof/>
                <w:webHidden/>
              </w:rPr>
              <w:fldChar w:fldCharType="begin"/>
            </w:r>
            <w:r w:rsidR="005578C1">
              <w:rPr>
                <w:noProof/>
                <w:webHidden/>
              </w:rPr>
              <w:instrText xml:space="preserve"> PAGEREF _Toc483901825 \h </w:instrText>
            </w:r>
            <w:r>
              <w:rPr>
                <w:noProof/>
                <w:webHidden/>
              </w:rPr>
            </w:r>
            <w:r>
              <w:rPr>
                <w:noProof/>
                <w:webHidden/>
              </w:rPr>
              <w:fldChar w:fldCharType="separate"/>
            </w:r>
            <w:r w:rsidR="00951C87">
              <w:rPr>
                <w:noProof/>
                <w:webHidden/>
              </w:rPr>
              <w:t>9</w:t>
            </w:r>
            <w:r>
              <w:rPr>
                <w:noProof/>
                <w:webHidden/>
              </w:rPr>
              <w:fldChar w:fldCharType="end"/>
            </w:r>
          </w:hyperlink>
        </w:p>
        <w:p w:rsidR="005578C1" w:rsidRDefault="00FE3CE5">
          <w:pPr>
            <w:pStyle w:val="Obsah3"/>
            <w:rPr>
              <w:rFonts w:asciiTheme="minorHAnsi" w:eastAsiaTheme="minorEastAsia" w:hAnsiTheme="minorHAnsi" w:cstheme="minorBidi"/>
              <w:noProof/>
              <w:sz w:val="22"/>
              <w:szCs w:val="22"/>
            </w:rPr>
          </w:pPr>
          <w:hyperlink w:anchor="_Toc483901826" w:history="1">
            <w:r w:rsidR="005578C1" w:rsidRPr="00167166">
              <w:rPr>
                <w:rStyle w:val="Hypertextovodkaz"/>
                <w:noProof/>
              </w:rPr>
              <w:t>Průměrný denní stav práce neschopných</w:t>
            </w:r>
            <w:r w:rsidR="005578C1">
              <w:rPr>
                <w:noProof/>
                <w:webHidden/>
              </w:rPr>
              <w:tab/>
            </w:r>
            <w:r>
              <w:rPr>
                <w:noProof/>
                <w:webHidden/>
              </w:rPr>
              <w:fldChar w:fldCharType="begin"/>
            </w:r>
            <w:r w:rsidR="005578C1">
              <w:rPr>
                <w:noProof/>
                <w:webHidden/>
              </w:rPr>
              <w:instrText xml:space="preserve"> PAGEREF _Toc483901826 \h </w:instrText>
            </w:r>
            <w:r>
              <w:rPr>
                <w:noProof/>
                <w:webHidden/>
              </w:rPr>
            </w:r>
            <w:r>
              <w:rPr>
                <w:noProof/>
                <w:webHidden/>
              </w:rPr>
              <w:fldChar w:fldCharType="separate"/>
            </w:r>
            <w:r w:rsidR="00951C87">
              <w:rPr>
                <w:noProof/>
                <w:webHidden/>
              </w:rPr>
              <w:t>9</w:t>
            </w:r>
            <w:r>
              <w:rPr>
                <w:noProof/>
                <w:webHidden/>
              </w:rPr>
              <w:fldChar w:fldCharType="end"/>
            </w:r>
          </w:hyperlink>
        </w:p>
        <w:p w:rsidR="005578C1" w:rsidRDefault="00FE3CE5">
          <w:pPr>
            <w:pStyle w:val="Obsah1"/>
            <w:rPr>
              <w:rFonts w:asciiTheme="minorHAnsi" w:eastAsiaTheme="minorEastAsia" w:hAnsiTheme="minorHAnsi" w:cstheme="minorBidi"/>
              <w:noProof/>
              <w:sz w:val="22"/>
              <w:szCs w:val="22"/>
            </w:rPr>
          </w:pPr>
          <w:r>
            <w:fldChar w:fldCharType="begin"/>
          </w:r>
          <w:r>
            <w:instrText>HYPERLINK \l "_Toc483901827"</w:instrText>
          </w:r>
          <w:r>
            <w:fldChar w:fldCharType="separate"/>
          </w:r>
          <w:r w:rsidR="005578C1" w:rsidRPr="00167166">
            <w:rPr>
              <w:rStyle w:val="Hypertextovodkaz"/>
              <w:noProof/>
            </w:rPr>
            <w:t xml:space="preserve">3. </w:t>
          </w:r>
          <w:r w:rsidR="009D6BE0">
            <w:rPr>
              <w:rStyle w:val="Hypertextovodkaz"/>
              <w:noProof/>
            </w:rPr>
            <w:t>Shrnutí základních ukazatelů dočasné pracovní neschopnosti</w:t>
          </w:r>
          <w:r w:rsidR="005578C1" w:rsidRPr="00167166">
            <w:rPr>
              <w:rStyle w:val="Hypertextovodkaz"/>
              <w:noProof/>
            </w:rPr>
            <w:t xml:space="preserve"> v České republice za</w:t>
          </w:r>
          <w:r w:rsidR="009D6BE0">
            <w:rPr>
              <w:rStyle w:val="Hypertextovodkaz"/>
              <w:noProof/>
            </w:rPr>
            <w:t xml:space="preserve"> 1.pol. 2017</w:t>
          </w:r>
          <w:r w:rsidR="005578C1">
            <w:rPr>
              <w:noProof/>
              <w:webHidden/>
            </w:rPr>
            <w:tab/>
          </w:r>
          <w:r>
            <w:rPr>
              <w:noProof/>
              <w:webHidden/>
            </w:rPr>
            <w:fldChar w:fldCharType="begin"/>
          </w:r>
          <w:r w:rsidR="005578C1">
            <w:rPr>
              <w:noProof/>
              <w:webHidden/>
            </w:rPr>
            <w:instrText xml:space="preserve"> PAGEREF _Toc483901827 \h </w:instrText>
          </w:r>
          <w:r>
            <w:rPr>
              <w:noProof/>
              <w:webHidden/>
            </w:rPr>
          </w:r>
          <w:r>
            <w:rPr>
              <w:noProof/>
              <w:webHidden/>
            </w:rPr>
            <w:fldChar w:fldCharType="separate"/>
          </w:r>
          <w:ins w:id="0" w:author="hrivikova2924" w:date="2017-10-26T15:38:00Z">
            <w:r w:rsidR="00951C87">
              <w:rPr>
                <w:noProof/>
                <w:webHidden/>
              </w:rPr>
              <w:t>10</w:t>
            </w:r>
          </w:ins>
          <w:del w:id="1" w:author="hrivikova2924" w:date="2017-10-26T15:38:00Z">
            <w:r w:rsidR="005578C1" w:rsidDel="00951C87">
              <w:rPr>
                <w:noProof/>
                <w:webHidden/>
              </w:rPr>
              <w:delText>1</w:delText>
            </w:r>
          </w:del>
          <w:r>
            <w:rPr>
              <w:noProof/>
              <w:webHidden/>
            </w:rPr>
            <w:fldChar w:fldCharType="end"/>
          </w:r>
          <w:r>
            <w:fldChar w:fldCharType="end"/>
          </w:r>
          <w:r w:rsidR="00D145B5">
            <w:t>0</w:t>
          </w:r>
        </w:p>
        <w:p w:rsidR="005578C1" w:rsidRDefault="00FE3CE5">
          <w:pPr>
            <w:pStyle w:val="Obsah1"/>
            <w:rPr>
              <w:rFonts w:asciiTheme="minorHAnsi" w:eastAsiaTheme="minorEastAsia" w:hAnsiTheme="minorHAnsi" w:cstheme="minorBidi"/>
              <w:noProof/>
              <w:sz w:val="22"/>
              <w:szCs w:val="22"/>
            </w:rPr>
          </w:pPr>
          <w:hyperlink w:anchor="_Toc483901833" w:history="1">
            <w:r w:rsidR="005578C1" w:rsidRPr="00167166">
              <w:rPr>
                <w:rStyle w:val="Hypertextovodkaz"/>
                <w:noProof/>
              </w:rPr>
              <w:t>4. Přílohy</w:t>
            </w:r>
            <w:r w:rsidR="005578C1">
              <w:rPr>
                <w:noProof/>
                <w:webHidden/>
              </w:rPr>
              <w:tab/>
            </w:r>
            <w:r w:rsidR="00841B36">
              <w:rPr>
                <w:noProof/>
                <w:webHidden/>
              </w:rPr>
              <w:t>12</w:t>
            </w:r>
          </w:hyperlink>
        </w:p>
        <w:p w:rsidR="005578C1" w:rsidRDefault="00FE3CE5">
          <w:pPr>
            <w:pStyle w:val="Obsah2"/>
            <w:rPr>
              <w:rFonts w:asciiTheme="minorHAnsi" w:eastAsiaTheme="minorEastAsia" w:hAnsiTheme="minorHAnsi" w:cstheme="minorBidi"/>
              <w:noProof/>
              <w:sz w:val="22"/>
              <w:szCs w:val="22"/>
            </w:rPr>
          </w:pPr>
          <w:hyperlink w:anchor="_Toc483901834" w:history="1">
            <w:r w:rsidR="005578C1" w:rsidRPr="00167166">
              <w:rPr>
                <w:rStyle w:val="Hypertextovodkaz"/>
                <w:noProof/>
              </w:rPr>
              <w:t>Příloha č. 1 - Nemocenské pojištění v roce 201</w:t>
            </w:r>
            <w:r w:rsidR="00544109">
              <w:rPr>
                <w:rStyle w:val="Hypertextovodkaz"/>
                <w:noProof/>
              </w:rPr>
              <w:t>7</w:t>
            </w:r>
            <w:r w:rsidR="005578C1">
              <w:rPr>
                <w:noProof/>
                <w:webHidden/>
              </w:rPr>
              <w:tab/>
            </w:r>
          </w:hyperlink>
          <w:r w:rsidR="00841B36">
            <w:t>12</w:t>
          </w:r>
        </w:p>
        <w:p w:rsidR="005578C1" w:rsidRDefault="00FE3CE5">
          <w:pPr>
            <w:pStyle w:val="Obsah2"/>
            <w:rPr>
              <w:rFonts w:asciiTheme="minorHAnsi" w:eastAsiaTheme="minorEastAsia" w:hAnsiTheme="minorHAnsi" w:cstheme="minorBidi"/>
              <w:noProof/>
              <w:sz w:val="22"/>
              <w:szCs w:val="22"/>
            </w:rPr>
          </w:pPr>
          <w:hyperlink w:anchor="_Toc483901835" w:history="1">
            <w:r w:rsidR="005578C1" w:rsidRPr="00167166">
              <w:rPr>
                <w:rStyle w:val="Hypertextovodkaz"/>
                <w:noProof/>
              </w:rPr>
              <w:t>Příloha č. 2 - Legislativní změny v nemocenském pojištění v období 1999 - 201</w:t>
            </w:r>
            <w:r w:rsidR="00544109">
              <w:rPr>
                <w:rStyle w:val="Hypertextovodkaz"/>
                <w:noProof/>
              </w:rPr>
              <w:t>7</w:t>
            </w:r>
            <w:r w:rsidR="005578C1">
              <w:rPr>
                <w:noProof/>
                <w:webHidden/>
              </w:rPr>
              <w:tab/>
            </w:r>
          </w:hyperlink>
          <w:r w:rsidR="00841B36">
            <w:t>15</w:t>
          </w:r>
        </w:p>
        <w:p w:rsidR="005578C1" w:rsidRDefault="00FE3CE5">
          <w:pPr>
            <w:pStyle w:val="Obsah1"/>
            <w:rPr>
              <w:rFonts w:asciiTheme="minorHAnsi" w:eastAsiaTheme="minorEastAsia" w:hAnsiTheme="minorHAnsi" w:cstheme="minorBidi"/>
              <w:noProof/>
              <w:sz w:val="22"/>
              <w:szCs w:val="22"/>
            </w:rPr>
          </w:pPr>
          <w:hyperlink w:anchor="_Toc483901836" w:history="1">
            <w:r w:rsidR="005578C1" w:rsidRPr="00167166">
              <w:rPr>
                <w:rStyle w:val="Hypertextovodkaz"/>
                <w:noProof/>
              </w:rPr>
              <w:t>5. Použité značky, zkratky</w:t>
            </w:r>
            <w:r w:rsidR="005578C1">
              <w:rPr>
                <w:noProof/>
                <w:webHidden/>
              </w:rPr>
              <w:tab/>
            </w:r>
          </w:hyperlink>
          <w:r w:rsidR="00624603">
            <w:t>20</w:t>
          </w:r>
        </w:p>
        <w:p w:rsidR="005578C1" w:rsidRDefault="00FE3CE5">
          <w:r>
            <w:fldChar w:fldCharType="end"/>
          </w:r>
        </w:p>
      </w:sdtContent>
    </w:sdt>
    <w:p w:rsidR="00A333BA" w:rsidRDefault="00A333BA" w:rsidP="00483609">
      <w:pPr>
        <w:tabs>
          <w:tab w:val="left" w:pos="567"/>
          <w:tab w:val="left" w:pos="9214"/>
        </w:tabs>
        <w:spacing w:after="0" w:line="240" w:lineRule="auto"/>
        <w:rPr>
          <w:rFonts w:eastAsia="MS Gothic"/>
          <w:b/>
          <w:bCs/>
          <w:color w:val="C00000"/>
          <w:sz w:val="32"/>
          <w:szCs w:val="28"/>
        </w:rPr>
      </w:pPr>
      <w:r>
        <w:br w:type="page"/>
      </w:r>
    </w:p>
    <w:p w:rsidR="00F443D9" w:rsidRDefault="00F443D9" w:rsidP="003E6827">
      <w:pPr>
        <w:pStyle w:val="Nadpis1"/>
        <w:numPr>
          <w:ilvl w:val="0"/>
          <w:numId w:val="38"/>
        </w:numPr>
        <w:spacing w:after="360"/>
        <w:ind w:left="357" w:hanging="357"/>
      </w:pPr>
      <w:bookmarkStart w:id="2" w:name="_Toc483838324"/>
      <w:bookmarkStart w:id="3" w:name="_Toc483901812"/>
      <w:r>
        <w:lastRenderedPageBreak/>
        <w:t>Úvod</w:t>
      </w:r>
      <w:bookmarkEnd w:id="2"/>
      <w:bookmarkEnd w:id="3"/>
    </w:p>
    <w:p w:rsidR="00F443D9" w:rsidRDefault="00F443D9" w:rsidP="00F443D9">
      <w:pPr>
        <w:autoSpaceDE w:val="0"/>
        <w:autoSpaceDN w:val="0"/>
        <w:adjustRightInd w:val="0"/>
        <w:jc w:val="both"/>
        <w:rPr>
          <w:rFonts w:cs="Arial"/>
        </w:rPr>
      </w:pPr>
      <w:r>
        <w:rPr>
          <w:rFonts w:cs="Arial"/>
        </w:rPr>
        <w:t>Publikace Pracovní ne</w:t>
      </w:r>
      <w:r w:rsidR="00D26C95">
        <w:rPr>
          <w:rFonts w:cs="Arial"/>
        </w:rPr>
        <w:t>schopnost pro nemoc a úraz v ČR</w:t>
      </w:r>
      <w:r>
        <w:rPr>
          <w:rFonts w:cs="Arial"/>
        </w:rPr>
        <w:t xml:space="preserve"> za </w:t>
      </w:r>
      <w:r w:rsidR="00BF2E65">
        <w:rPr>
          <w:rFonts w:cs="Arial"/>
        </w:rPr>
        <w:t>1. pololetí 2017</w:t>
      </w:r>
      <w:r>
        <w:rPr>
          <w:rFonts w:cs="Arial"/>
        </w:rPr>
        <w:t xml:space="preserve"> nabízí základní přehled o dočasné pracovní neschopnosti obyvatel ČR z důvodu nemoci či úrazu v</w:t>
      </w:r>
      <w:r w:rsidR="00BF2E65">
        <w:rPr>
          <w:rFonts w:cs="Arial"/>
        </w:rPr>
        <w:t> 1. pololetí 2017</w:t>
      </w:r>
      <w:r>
        <w:rPr>
          <w:rFonts w:cs="Arial"/>
        </w:rPr>
        <w:t xml:space="preserve">. </w:t>
      </w:r>
    </w:p>
    <w:p w:rsidR="00F443D9" w:rsidRDefault="00F443D9" w:rsidP="00F443D9">
      <w:pPr>
        <w:autoSpaceDE w:val="0"/>
        <w:autoSpaceDN w:val="0"/>
        <w:adjustRightInd w:val="0"/>
        <w:jc w:val="both"/>
        <w:rPr>
          <w:rFonts w:cs="Arial"/>
        </w:rPr>
      </w:pPr>
      <w:r>
        <w:rPr>
          <w:rFonts w:cs="Arial"/>
        </w:rPr>
        <w:t xml:space="preserve">Data o pracovní neschopnosti pro nemoc a úraz vycházejí ze </w:t>
      </w:r>
      <w:r w:rsidR="00984FF2" w:rsidRPr="00984FF2">
        <w:rPr>
          <w:rFonts w:cs="Arial"/>
        </w:rPr>
        <w:t>společného zpracování údajů</w:t>
      </w:r>
      <w:r w:rsidRPr="004C1671">
        <w:rPr>
          <w:rFonts w:cs="Arial"/>
          <w:b/>
        </w:rPr>
        <w:t xml:space="preserve"> České správy sociálního zabezpečení (ČSSZ) </w:t>
      </w:r>
      <w:r w:rsidR="00984FF2" w:rsidRPr="00984FF2">
        <w:rPr>
          <w:rFonts w:cs="Arial"/>
        </w:rPr>
        <w:t>a</w:t>
      </w:r>
      <w:r w:rsidRPr="004C1671">
        <w:rPr>
          <w:rFonts w:cs="Arial"/>
          <w:b/>
        </w:rPr>
        <w:t xml:space="preserve"> Českého statistického úřadu (ČSÚ)</w:t>
      </w:r>
      <w:r>
        <w:rPr>
          <w:rFonts w:cs="Arial"/>
        </w:rPr>
        <w:t xml:space="preserve"> a jsou publikována vždy za 1. pololetí sledovaného roku (v termínu 31. 10. 201</w:t>
      </w:r>
      <w:r w:rsidR="00C07866">
        <w:rPr>
          <w:rFonts w:cs="Arial"/>
        </w:rPr>
        <w:t>7</w:t>
      </w:r>
      <w:r>
        <w:rPr>
          <w:rFonts w:cs="Arial"/>
        </w:rPr>
        <w:t>)</w:t>
      </w:r>
      <w:r w:rsidRPr="00D820ED">
        <w:rPr>
          <w:rFonts w:cs="Arial"/>
          <w:vertAlign w:val="superscript"/>
        </w:rPr>
        <w:t xml:space="preserve"> </w:t>
      </w:r>
      <w:r>
        <w:rPr>
          <w:rFonts w:cs="Arial"/>
        </w:rPr>
        <w:t xml:space="preserve">a v kumulaci za celý rok (v termínu </w:t>
      </w:r>
      <w:r w:rsidR="00E94AB3">
        <w:rPr>
          <w:rFonts w:cs="Arial"/>
        </w:rPr>
        <w:t>1</w:t>
      </w:r>
      <w:r>
        <w:rPr>
          <w:rFonts w:cs="Arial"/>
        </w:rPr>
        <w:t xml:space="preserve">. </w:t>
      </w:r>
      <w:r w:rsidR="00B130D4">
        <w:rPr>
          <w:rFonts w:cs="Arial"/>
        </w:rPr>
        <w:t>5</w:t>
      </w:r>
      <w:r>
        <w:rPr>
          <w:rFonts w:cs="Arial"/>
        </w:rPr>
        <w:t>. 2017)</w:t>
      </w:r>
      <w:r>
        <w:rPr>
          <w:rStyle w:val="Znakapoznpodarou"/>
          <w:rFonts w:cs="Arial"/>
        </w:rPr>
        <w:footnoteReference w:id="1"/>
      </w:r>
      <w:r>
        <w:rPr>
          <w:rFonts w:cs="Arial"/>
        </w:rPr>
        <w:t xml:space="preserve">. </w:t>
      </w:r>
    </w:p>
    <w:p w:rsidR="00F443D9" w:rsidRDefault="00F443D9" w:rsidP="00F443D9">
      <w:pPr>
        <w:autoSpaceDE w:val="0"/>
        <w:autoSpaceDN w:val="0"/>
        <w:adjustRightInd w:val="0"/>
        <w:jc w:val="both"/>
        <w:rPr>
          <w:rFonts w:cs="Arial"/>
        </w:rPr>
      </w:pPr>
      <w:r>
        <w:rPr>
          <w:rFonts w:cs="Arial"/>
        </w:rPr>
        <w:t xml:space="preserve">Publikace přináší data o </w:t>
      </w:r>
      <w:r w:rsidR="00984FF2" w:rsidRPr="00984FF2">
        <w:rPr>
          <w:rFonts w:cs="Arial"/>
          <w:b/>
        </w:rPr>
        <w:t>nově hlášených případech dočasné pracovní neschopnosti pro nemoc a úraz</w:t>
      </w:r>
      <w:r>
        <w:rPr>
          <w:rFonts w:cs="Arial"/>
        </w:rPr>
        <w:t xml:space="preserve"> a související ukazatele, např. průměrný počet </w:t>
      </w:r>
      <w:proofErr w:type="spellStart"/>
      <w:r>
        <w:rPr>
          <w:rFonts w:cs="Arial"/>
        </w:rPr>
        <w:t>nemocensky</w:t>
      </w:r>
      <w:proofErr w:type="spellEnd"/>
      <w:r>
        <w:rPr>
          <w:rFonts w:cs="Arial"/>
        </w:rPr>
        <w:t xml:space="preserve"> pojištěných osob, průměrné procento pracovní neschopnosti, počet kalendářních dnů pracovní neschopnosti, průměrnou dobu trvání jednoho případu pracovní neschopnosti, počet nově hlášených případů pracovní neschopnosti na 100 </w:t>
      </w:r>
      <w:proofErr w:type="spellStart"/>
      <w:r>
        <w:rPr>
          <w:rFonts w:cs="Arial"/>
        </w:rPr>
        <w:t>nemocensky</w:t>
      </w:r>
      <w:proofErr w:type="spellEnd"/>
      <w:r>
        <w:rPr>
          <w:rFonts w:cs="Arial"/>
        </w:rPr>
        <w:t xml:space="preserve"> pojištěných osob či počet pracovních úrazů s pracovní neschopností delší než tři dny.</w:t>
      </w:r>
    </w:p>
    <w:p w:rsidR="00F443D9" w:rsidRDefault="00F443D9" w:rsidP="00F443D9">
      <w:pPr>
        <w:autoSpaceDE w:val="0"/>
        <w:autoSpaceDN w:val="0"/>
        <w:adjustRightInd w:val="0"/>
        <w:jc w:val="both"/>
        <w:rPr>
          <w:rFonts w:cs="Arial"/>
        </w:rPr>
      </w:pPr>
      <w:r>
        <w:rPr>
          <w:rFonts w:cs="Arial"/>
          <w:szCs w:val="20"/>
        </w:rPr>
        <w:t xml:space="preserve">Evidované případy dočasné pracovní neschopnosti a související ukazatele jsou ČSÚ zpracovány </w:t>
      </w:r>
      <w:r w:rsidR="00984FF2" w:rsidRPr="00D26C95">
        <w:rPr>
          <w:rFonts w:cs="Arial"/>
          <w:szCs w:val="20"/>
        </w:rPr>
        <w:t>v členění</w:t>
      </w:r>
      <w:r>
        <w:rPr>
          <w:rFonts w:cs="Arial"/>
          <w:szCs w:val="20"/>
        </w:rPr>
        <w:t xml:space="preserve"> podle sídla (na úrovní krajů a okresů dle klasifikace CZ-NUTS), velikosti (dle počtu zaměstnanců) a převažující ekonomické činnosti (na úrovni sekcí a oddílu odvětvové klasifikace CZ-NACE) zaměstnavatele osob </w:t>
      </w:r>
      <w:proofErr w:type="spellStart"/>
      <w:r>
        <w:rPr>
          <w:rFonts w:cs="Arial"/>
          <w:szCs w:val="20"/>
        </w:rPr>
        <w:t>nemocensky</w:t>
      </w:r>
      <w:proofErr w:type="spellEnd"/>
      <w:r>
        <w:rPr>
          <w:rFonts w:cs="Arial"/>
          <w:szCs w:val="20"/>
        </w:rPr>
        <w:t xml:space="preserve"> pojištěných. Rozlišení dle krajů a okresů vychází z údaje o sídle útvaru, který vede evidenci mezd u zaměstnavatele osoby, která je v pracovní neschopnosti.</w:t>
      </w:r>
    </w:p>
    <w:p w:rsidR="00F443D9" w:rsidRDefault="00F443D9" w:rsidP="00F443D9">
      <w:pPr>
        <w:autoSpaceDE w:val="0"/>
        <w:autoSpaceDN w:val="0"/>
        <w:adjustRightInd w:val="0"/>
        <w:jc w:val="both"/>
        <w:rPr>
          <w:rFonts w:cs="Arial"/>
        </w:rPr>
      </w:pPr>
      <w:r>
        <w:rPr>
          <w:rFonts w:cs="Arial"/>
        </w:rPr>
        <w:t xml:space="preserve">Základní časové řady statistik dočasné pracovní neschopnosti pro nemoc a úraz v ČR jsou sledovány Českým statistickým úřadem již od roku 1963. Do roku 2011 byly statistické údaje o dočasné pracovní neschopnosti pro nemoc a úraz zjišťovány prostřednictvím státního statistického výkazu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V důsledku snižování administrativní náročnosti a zátěže zpravodajských jednotek byl Výkaz o pracovní neschopnosti pro nemoc a úraz </w:t>
      </w:r>
      <w:proofErr w:type="spellStart"/>
      <w:r>
        <w:rPr>
          <w:rFonts w:cs="Arial"/>
        </w:rPr>
        <w:t>Nem</w:t>
      </w:r>
      <w:proofErr w:type="spellEnd"/>
      <w:r>
        <w:rPr>
          <w:rFonts w:cs="Arial"/>
        </w:rPr>
        <w:t xml:space="preserve"> </w:t>
      </w:r>
      <w:proofErr w:type="spellStart"/>
      <w:r>
        <w:rPr>
          <w:rFonts w:cs="Arial"/>
        </w:rPr>
        <w:t>Úr</w:t>
      </w:r>
      <w:proofErr w:type="spellEnd"/>
      <w:r>
        <w:rPr>
          <w:rFonts w:cs="Arial"/>
        </w:rPr>
        <w:t xml:space="preserve"> 1-02 nahrazen údaji dostupnými z administrativních zdrojů. </w:t>
      </w:r>
    </w:p>
    <w:p w:rsidR="00F443D9" w:rsidRDefault="00F443D9" w:rsidP="00F443D9">
      <w:pPr>
        <w:autoSpaceDE w:val="0"/>
        <w:autoSpaceDN w:val="0"/>
        <w:adjustRightInd w:val="0"/>
        <w:jc w:val="both"/>
        <w:rPr>
          <w:rFonts w:cs="Arial"/>
        </w:rPr>
      </w:pPr>
      <w:r>
        <w:rPr>
          <w:rFonts w:cs="Arial"/>
        </w:rPr>
        <w:t xml:space="preserve">Počínaje rokem 2012, zajišťuje Český statistický úřad na základě smluvního ujednání s Ministerstvem práce a sociálních věcí a Českou správou sociálního zabezpečení údaje pro statistiku dočasné pracovní neschopnosti pro nemoc a úraz zpracováním dat z administrativního zdroje Informačního systému ČSSZ. </w:t>
      </w:r>
    </w:p>
    <w:p w:rsidR="00F443D9" w:rsidRDefault="00F443D9" w:rsidP="00F443D9">
      <w:pPr>
        <w:autoSpaceDE w:val="0"/>
        <w:autoSpaceDN w:val="0"/>
        <w:adjustRightInd w:val="0"/>
        <w:jc w:val="both"/>
        <w:rPr>
          <w:rFonts w:cs="Arial"/>
        </w:rPr>
      </w:pPr>
      <w:r>
        <w:rPr>
          <w:rFonts w:cs="Arial"/>
        </w:rPr>
        <w:t>Vstupním zdrojem a podkladem pro zpracování dat této publikace jsou údaje o dočasné pracovní neschopnosti pro nemoc a úraz nahlášené České správě sociálního zabezpečení prostřednictvím formuláře „</w:t>
      </w:r>
      <w:r w:rsidRPr="006D66F2">
        <w:rPr>
          <w:rFonts w:cs="Arial"/>
          <w:i/>
        </w:rPr>
        <w:t>Rozhodnutí o dočasné pracovní neschopnosti</w:t>
      </w:r>
      <w:r>
        <w:rPr>
          <w:rFonts w:cs="Arial"/>
        </w:rPr>
        <w:t>“ (tzv. „neschopenka“), který vyplňuje ošetřující lékař. Jsou tak evidována veškerá onemocnění a úrazy, které zapříčinily alespoň jednodenní pracovní neschopnost u </w:t>
      </w:r>
      <w:proofErr w:type="spellStart"/>
      <w:r>
        <w:rPr>
          <w:rFonts w:cs="Arial"/>
        </w:rPr>
        <w:t>nemocensky</w:t>
      </w:r>
      <w:proofErr w:type="spellEnd"/>
      <w:r>
        <w:rPr>
          <w:rFonts w:cs="Arial"/>
        </w:rPr>
        <w:t xml:space="preserve"> pojištěných osob. Administrativní data Informačního systému ČSSZ obsahují údaje za všechny zaměstnance, ať již zaměstnané právnickou či fyzickou osobou</w:t>
      </w:r>
      <w:r w:rsidRPr="00694B42">
        <w:rPr>
          <w:rFonts w:cs="Arial"/>
          <w:vertAlign w:val="superscript"/>
        </w:rPr>
        <w:footnoteReference w:id="2"/>
      </w:r>
      <w:r>
        <w:rPr>
          <w:rFonts w:cs="Arial"/>
        </w:rPr>
        <w:t xml:space="preserve"> i data za osoby samostatně výdělečně činné (OSVČ). Zaměstnanci jsou povinně účastni nemocenského pojištění, na rozdíl od OSVČ, jejichž nemocenské pojištění zůstává dobrovolné.</w:t>
      </w:r>
    </w:p>
    <w:p w:rsidR="009516EA" w:rsidRDefault="00F443D9" w:rsidP="00F443D9">
      <w:pPr>
        <w:jc w:val="both"/>
      </w:pPr>
      <w:r>
        <w:rPr>
          <w:rFonts w:cs="Arial"/>
          <w:szCs w:val="20"/>
        </w:rPr>
        <w:t>Kromě statistiky nově hlášených případů dočasné pracovní neschopnosti zpracovávané ČSÚ jsou z evidence ČSSZ zpracovávány a publikovány také údaje o ukončených případech pracovní</w:t>
      </w:r>
      <w:r>
        <w:rPr>
          <w:rFonts w:cs="Arial"/>
          <w:b/>
          <w:szCs w:val="20"/>
        </w:rPr>
        <w:t xml:space="preserve"> </w:t>
      </w:r>
      <w:r>
        <w:rPr>
          <w:rFonts w:cs="Arial"/>
          <w:szCs w:val="20"/>
        </w:rPr>
        <w:t>neschopnosti, které zpracovává Ústav zdravotnických informací České republiky (ÚZIS ČR), viz</w:t>
      </w:r>
      <w:r w:rsidR="009516EA">
        <w:rPr>
          <w:rFonts w:cs="Arial"/>
          <w:szCs w:val="20"/>
        </w:rPr>
        <w:t> </w:t>
      </w:r>
      <w:hyperlink r:id="rId8" w:history="1">
        <w:r>
          <w:rPr>
            <w:rStyle w:val="Hypertextovodkaz"/>
            <w:rFonts w:eastAsia="MS Gothic" w:cs="Arial"/>
            <w:szCs w:val="20"/>
          </w:rPr>
          <w:t>http://www.uzis.cz/category/tematicke-rady/zdravotnicka-statistika/pracovni-neschopnost</w:t>
        </w:r>
      </w:hyperlink>
      <w:r>
        <w:t xml:space="preserve">. </w:t>
      </w:r>
    </w:p>
    <w:p w:rsidR="00F443D9" w:rsidRDefault="00F443D9" w:rsidP="00F443D9">
      <w:pPr>
        <w:jc w:val="both"/>
        <w:rPr>
          <w:rFonts w:cs="Arial"/>
        </w:rPr>
      </w:pPr>
      <w:r>
        <w:lastRenderedPageBreak/>
        <w:t xml:space="preserve">Obdobné statistiky ukončených případů pracovní neschopnosti sleduje a zpracovává přímo i Česká správa sociálního zabezpečení, viz </w:t>
      </w:r>
      <w:hyperlink r:id="rId9" w:history="1">
        <w:r>
          <w:rPr>
            <w:rStyle w:val="Hypertextovodkaz"/>
            <w:rFonts w:eastAsia="MS Gothic"/>
          </w:rPr>
          <w:t>http://www.cssz.cz/cz/o-cssz/informace/statistiky/nemocenska-statistika/</w:t>
        </w:r>
      </w:hyperlink>
      <w:r>
        <w:t xml:space="preserve">. </w:t>
      </w:r>
      <w:r>
        <w:rPr>
          <w:rFonts w:cs="Arial"/>
          <w:szCs w:val="20"/>
        </w:rPr>
        <w:t>Na</w:t>
      </w:r>
      <w:r w:rsidR="009516EA">
        <w:rPr>
          <w:rFonts w:cs="Arial"/>
          <w:szCs w:val="20"/>
        </w:rPr>
        <w:t> </w:t>
      </w:r>
      <w:r>
        <w:rPr>
          <w:rFonts w:cs="Arial"/>
          <w:szCs w:val="20"/>
        </w:rPr>
        <w:t>rozdíl od statistik nově hlášených případů dočasné neschopnosti, které zajišťuje a zpracovává ČSÚ</w:t>
      </w:r>
      <w:r>
        <w:rPr>
          <w:rFonts w:cs="Arial"/>
        </w:rPr>
        <w:t xml:space="preserve">, zaznamenává a zjišťuje </w:t>
      </w:r>
      <w:r>
        <w:rPr>
          <w:rFonts w:cs="Arial"/>
          <w:szCs w:val="20"/>
        </w:rPr>
        <w:t>ÚZIS ČR</w:t>
      </w:r>
      <w:r>
        <w:rPr>
          <w:rFonts w:cs="Arial"/>
        </w:rPr>
        <w:t xml:space="preserve"> dočasné pracovní neschopnosti z dat ČSSZ pouze pro případy ukončené ve sledovaném roce. Rozdíly v počtech nově hlášených a ukončených případů dočasné pracovní neschopnosti mezi oběma zdroji jsou dány odlišnou metodikou sběru dat.</w:t>
      </w:r>
    </w:p>
    <w:p w:rsidR="00F443D9" w:rsidRDefault="00F443D9" w:rsidP="00F443D9">
      <w:pPr>
        <w:autoSpaceDE w:val="0"/>
        <w:autoSpaceDN w:val="0"/>
        <w:adjustRightInd w:val="0"/>
        <w:jc w:val="both"/>
        <w:rPr>
          <w:rFonts w:cs="Arial"/>
        </w:rPr>
      </w:pPr>
      <w:r>
        <w:rPr>
          <w:rFonts w:cs="Arial"/>
        </w:rPr>
        <w:t xml:space="preserve">Publikace Pracovní neschopnost pro nemoc a úraz v ČR </w:t>
      </w:r>
      <w:r w:rsidR="00D26C95">
        <w:rPr>
          <w:rFonts w:cs="Arial"/>
        </w:rPr>
        <w:t xml:space="preserve">za </w:t>
      </w:r>
      <w:r w:rsidR="00A40E01">
        <w:rPr>
          <w:rFonts w:cs="Arial"/>
        </w:rPr>
        <w:t xml:space="preserve">1. </w:t>
      </w:r>
      <w:proofErr w:type="spellStart"/>
      <w:r w:rsidR="00A40E01">
        <w:rPr>
          <w:rFonts w:cs="Arial"/>
        </w:rPr>
        <w:t>pol</w:t>
      </w:r>
      <w:proofErr w:type="spellEnd"/>
      <w:r w:rsidR="00A40E01">
        <w:rPr>
          <w:rFonts w:cs="Arial"/>
        </w:rPr>
        <w:t xml:space="preserve">. 2017 </w:t>
      </w:r>
      <w:r>
        <w:rPr>
          <w:rFonts w:cs="Arial"/>
        </w:rPr>
        <w:t xml:space="preserve">je členěna na textovou a tabulkovou část. </w:t>
      </w:r>
    </w:p>
    <w:p w:rsidR="00D26C95" w:rsidRDefault="00F443D9" w:rsidP="00F443D9">
      <w:pPr>
        <w:autoSpaceDE w:val="0"/>
        <w:autoSpaceDN w:val="0"/>
        <w:adjustRightInd w:val="0"/>
        <w:jc w:val="both"/>
        <w:rPr>
          <w:rFonts w:cs="Arial"/>
        </w:rPr>
      </w:pPr>
      <w:r w:rsidRPr="00B37703">
        <w:rPr>
          <w:rFonts w:cs="Arial"/>
          <w:b/>
        </w:rPr>
        <w:t>Textová část</w:t>
      </w:r>
      <w:r>
        <w:rPr>
          <w:rFonts w:cs="Arial"/>
        </w:rPr>
        <w:t xml:space="preserve"> obsahuje popis metodiky zpracování dat dočasné pracovní neschopnosti prostřednictvím systémů ČSSZ a ČSÚ, podrobné vysvětlení sledovaných indikátorů a </w:t>
      </w:r>
      <w:r w:rsidR="006C5BCB">
        <w:rPr>
          <w:rFonts w:cs="Arial"/>
        </w:rPr>
        <w:t xml:space="preserve">základní </w:t>
      </w:r>
      <w:r w:rsidR="00CD1E01">
        <w:rPr>
          <w:rFonts w:cs="Arial"/>
        </w:rPr>
        <w:t xml:space="preserve">stručné </w:t>
      </w:r>
      <w:r>
        <w:rPr>
          <w:rFonts w:cs="Arial"/>
        </w:rPr>
        <w:t xml:space="preserve">shrnutí </w:t>
      </w:r>
      <w:r w:rsidR="00D26C95">
        <w:rPr>
          <w:rFonts w:cs="Arial"/>
        </w:rPr>
        <w:t xml:space="preserve">vývoje </w:t>
      </w:r>
      <w:r>
        <w:rPr>
          <w:rFonts w:cs="Arial"/>
        </w:rPr>
        <w:t xml:space="preserve">základních ukazatelů dočasné pracovní neschopnosti pro nemoc a úraz v ČR </w:t>
      </w:r>
      <w:r w:rsidR="00D26C95">
        <w:rPr>
          <w:rFonts w:cs="Arial"/>
        </w:rPr>
        <w:t>v</w:t>
      </w:r>
      <w:r w:rsidR="008121EB">
        <w:rPr>
          <w:rFonts w:cs="Arial"/>
        </w:rPr>
        <w:t xml:space="preserve"> 1. </w:t>
      </w:r>
      <w:r w:rsidR="00F669B4">
        <w:rPr>
          <w:rFonts w:cs="Arial"/>
        </w:rPr>
        <w:t>p</w:t>
      </w:r>
      <w:r w:rsidR="008121EB">
        <w:rPr>
          <w:rFonts w:cs="Arial"/>
        </w:rPr>
        <w:t>ololetí 2017</w:t>
      </w:r>
      <w:r>
        <w:rPr>
          <w:rFonts w:cs="Arial"/>
        </w:rPr>
        <w:t xml:space="preserve">. </w:t>
      </w:r>
    </w:p>
    <w:p w:rsidR="00F443D9" w:rsidRDefault="00F443D9" w:rsidP="00F443D9">
      <w:pPr>
        <w:autoSpaceDE w:val="0"/>
        <w:autoSpaceDN w:val="0"/>
        <w:adjustRightInd w:val="0"/>
        <w:jc w:val="both"/>
        <w:rPr>
          <w:rFonts w:cs="Arial"/>
        </w:rPr>
      </w:pPr>
      <w:r>
        <w:rPr>
          <w:rFonts w:cs="Arial"/>
        </w:rPr>
        <w:t>Dlouhodobý vývoj dočasné pracovní neschopnosti je významně ovlivňován legislativními změnami, týkajícími se výší dávek nemocenského pojištění a počátku jeho poskytování</w:t>
      </w:r>
      <w:r>
        <w:rPr>
          <w:rFonts w:cs="Arial"/>
          <w:bCs/>
          <w:szCs w:val="20"/>
        </w:rPr>
        <w:t xml:space="preserve">. Informace k související legislativě lze nalézt </w:t>
      </w:r>
      <w:r w:rsidRPr="00B37703">
        <w:rPr>
          <w:rFonts w:cs="Arial"/>
          <w:bCs/>
          <w:szCs w:val="20"/>
        </w:rPr>
        <w:t>v </w:t>
      </w:r>
      <w:r w:rsidRPr="00D26C95">
        <w:rPr>
          <w:rFonts w:cs="Arial"/>
          <w:b/>
          <w:bCs/>
          <w:szCs w:val="20"/>
        </w:rPr>
        <w:t>přílohách textové části publikace</w:t>
      </w:r>
      <w:r w:rsidRPr="00B37703">
        <w:rPr>
          <w:rFonts w:cs="Arial"/>
          <w:bCs/>
          <w:szCs w:val="20"/>
        </w:rPr>
        <w:t xml:space="preserve">. V </w:t>
      </w:r>
      <w:hyperlink w:anchor="_Příloha_č._1" w:history="1">
        <w:r w:rsidRPr="00F443D9">
          <w:rPr>
            <w:rStyle w:val="Hypertextovodkaz"/>
            <w:rFonts w:cs="Arial"/>
            <w:b/>
            <w:bCs/>
            <w:szCs w:val="20"/>
          </w:rPr>
          <w:t>příloze č. 1</w:t>
        </w:r>
      </w:hyperlink>
      <w:r>
        <w:rPr>
          <w:rFonts w:cs="Arial"/>
          <w:bCs/>
          <w:szCs w:val="20"/>
        </w:rPr>
        <w:t xml:space="preserve"> jsou uvedeny podrobné informace k aktuální legislativě týkající se nemocenského pojištění, zejm. zákonu č. </w:t>
      </w:r>
      <w:r w:rsidRPr="007D04F9">
        <w:rPr>
          <w:rFonts w:cs="Arial"/>
          <w:bCs/>
          <w:szCs w:val="20"/>
        </w:rPr>
        <w:t>187/2006 Sb., o nemocenském pojištění</w:t>
      </w:r>
      <w:r>
        <w:rPr>
          <w:rFonts w:cs="Arial"/>
          <w:bCs/>
          <w:szCs w:val="20"/>
        </w:rPr>
        <w:t xml:space="preserve">. Legislativní změny, které byly přijaté v systému nemocenského pojištění v období mezi lety 1999 – </w:t>
      </w:r>
      <w:proofErr w:type="gramStart"/>
      <w:r>
        <w:rPr>
          <w:rFonts w:cs="Arial"/>
          <w:bCs/>
          <w:szCs w:val="20"/>
        </w:rPr>
        <w:t>201</w:t>
      </w:r>
      <w:r w:rsidR="005F064C">
        <w:rPr>
          <w:rFonts w:cs="Arial"/>
          <w:bCs/>
          <w:szCs w:val="20"/>
        </w:rPr>
        <w:t>7</w:t>
      </w:r>
      <w:r w:rsidR="00DF5E90">
        <w:rPr>
          <w:rFonts w:cs="Arial"/>
          <w:bCs/>
          <w:szCs w:val="20"/>
        </w:rPr>
        <w:t xml:space="preserve"> </w:t>
      </w:r>
      <w:r>
        <w:rPr>
          <w:rFonts w:cs="Arial"/>
          <w:bCs/>
          <w:szCs w:val="20"/>
        </w:rPr>
        <w:t xml:space="preserve"> jsou</w:t>
      </w:r>
      <w:proofErr w:type="gramEnd"/>
      <w:r>
        <w:rPr>
          <w:rFonts w:cs="Arial"/>
          <w:bCs/>
          <w:szCs w:val="20"/>
        </w:rPr>
        <w:t xml:space="preserve"> uvedeny </w:t>
      </w:r>
      <w:r w:rsidRPr="00B37703">
        <w:rPr>
          <w:rFonts w:cs="Arial"/>
          <w:bCs/>
          <w:szCs w:val="20"/>
        </w:rPr>
        <w:t>v </w:t>
      </w:r>
      <w:hyperlink w:anchor="_Příloha_č._2" w:history="1">
        <w:r w:rsidRPr="00F443D9">
          <w:rPr>
            <w:rStyle w:val="Hypertextovodkaz"/>
            <w:rFonts w:cs="Arial"/>
            <w:b/>
            <w:bCs/>
            <w:szCs w:val="20"/>
          </w:rPr>
          <w:t>příloze č. 2</w:t>
        </w:r>
      </w:hyperlink>
      <w:r w:rsidRPr="00B37703">
        <w:rPr>
          <w:rFonts w:cs="Arial"/>
          <w:bCs/>
          <w:szCs w:val="20"/>
        </w:rPr>
        <w:t>.</w:t>
      </w:r>
      <w:r w:rsidRPr="007D04F9">
        <w:rPr>
          <w:rFonts w:cs="Arial"/>
          <w:bCs/>
          <w:szCs w:val="20"/>
        </w:rPr>
        <w:t xml:space="preserve"> </w:t>
      </w:r>
    </w:p>
    <w:p w:rsidR="00F443D9" w:rsidRDefault="00F443D9" w:rsidP="00F443D9">
      <w:pPr>
        <w:pStyle w:val="Odstavecseseznamem"/>
        <w:spacing w:before="0" w:after="60" w:line="288" w:lineRule="auto"/>
        <w:ind w:left="0"/>
        <w:jc w:val="both"/>
        <w:rPr>
          <w:rFonts w:ascii="Arial" w:hAnsi="Arial" w:cs="Arial"/>
          <w:sz w:val="20"/>
        </w:rPr>
      </w:pPr>
      <w:r w:rsidRPr="00B37703">
        <w:rPr>
          <w:rFonts w:ascii="Arial" w:hAnsi="Arial" w:cs="Arial"/>
          <w:b/>
          <w:sz w:val="20"/>
        </w:rPr>
        <w:t>Tabulková část</w:t>
      </w:r>
      <w:r>
        <w:rPr>
          <w:rFonts w:ascii="Arial" w:hAnsi="Arial" w:cs="Arial"/>
          <w:sz w:val="20"/>
        </w:rPr>
        <w:t xml:space="preserve"> publikace obsahuje datové výstupy o dočasné pracovní neschopnosti zaměstnanců a osob samostatně výdělečně činných v členění </w:t>
      </w:r>
      <w:proofErr w:type="gramStart"/>
      <w:r>
        <w:rPr>
          <w:rFonts w:ascii="Arial" w:hAnsi="Arial" w:cs="Arial"/>
          <w:sz w:val="20"/>
        </w:rPr>
        <w:t>dle</w:t>
      </w:r>
      <w:proofErr w:type="gramEnd"/>
      <w:r>
        <w:rPr>
          <w:rFonts w:ascii="Arial" w:hAnsi="Arial" w:cs="Arial"/>
          <w:sz w:val="20"/>
        </w:rPr>
        <w:t>:</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krajů a okresů ČR (dle klasifikace CZ-NUTS)</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převažující ekonomické činnosti (na úrovni sekcí či oddílů CZ-NACE)</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velikosti podniku (dle počtu zaměstnanců)</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 xml:space="preserve">pohlaví </w:t>
      </w:r>
      <w:proofErr w:type="spellStart"/>
      <w:r>
        <w:rPr>
          <w:rFonts w:ascii="Arial" w:hAnsi="Arial" w:cs="Arial"/>
          <w:sz w:val="20"/>
        </w:rPr>
        <w:t>nemocensky</w:t>
      </w:r>
      <w:proofErr w:type="spellEnd"/>
      <w:r>
        <w:rPr>
          <w:rFonts w:ascii="Arial" w:hAnsi="Arial" w:cs="Arial"/>
          <w:sz w:val="20"/>
        </w:rPr>
        <w:t xml:space="preserve"> pojištěných osob </w:t>
      </w:r>
    </w:p>
    <w:p w:rsidR="00F443D9" w:rsidRDefault="00F443D9" w:rsidP="00F443D9">
      <w:pPr>
        <w:pStyle w:val="Odstavecseseznamem"/>
        <w:numPr>
          <w:ilvl w:val="0"/>
          <w:numId w:val="33"/>
        </w:numPr>
        <w:suppressAutoHyphens w:val="0"/>
        <w:spacing w:before="0" w:after="0" w:line="288" w:lineRule="auto"/>
        <w:jc w:val="both"/>
        <w:rPr>
          <w:rFonts w:ascii="Arial" w:hAnsi="Arial" w:cs="Arial"/>
          <w:sz w:val="20"/>
        </w:rPr>
      </w:pPr>
      <w:r>
        <w:rPr>
          <w:rFonts w:ascii="Arial" w:hAnsi="Arial" w:cs="Arial"/>
          <w:sz w:val="20"/>
        </w:rPr>
        <w:t xml:space="preserve">postavení v zaměstnání </w:t>
      </w:r>
      <w:proofErr w:type="spellStart"/>
      <w:r>
        <w:rPr>
          <w:rFonts w:ascii="Arial" w:hAnsi="Arial" w:cs="Arial"/>
          <w:sz w:val="20"/>
        </w:rPr>
        <w:t>nemocensky</w:t>
      </w:r>
      <w:proofErr w:type="spellEnd"/>
      <w:r>
        <w:rPr>
          <w:rFonts w:ascii="Arial" w:hAnsi="Arial" w:cs="Arial"/>
          <w:sz w:val="20"/>
        </w:rPr>
        <w:t xml:space="preserve"> pojištěných osob (zaměstnanci, OSVČ)</w:t>
      </w:r>
    </w:p>
    <w:p w:rsidR="00D26C95" w:rsidRDefault="00F443D9">
      <w:pPr>
        <w:pStyle w:val="Odstavecseseznamem"/>
        <w:spacing w:before="60" w:after="240" w:line="288" w:lineRule="auto"/>
        <w:ind w:left="0"/>
        <w:jc w:val="both"/>
        <w:rPr>
          <w:rFonts w:ascii="Arial" w:hAnsi="Arial" w:cs="Arial"/>
          <w:sz w:val="20"/>
        </w:rPr>
      </w:pPr>
      <w:r>
        <w:rPr>
          <w:rFonts w:ascii="Arial" w:hAnsi="Arial" w:cs="Arial"/>
          <w:sz w:val="20"/>
        </w:rPr>
        <w:t>Tabulková část dále obsahuje data o pracovní úrazovosti s dočasnou pracovní neschopností delší než 3 dny v členění dle krajů ČR, se samostatným výstupem o pracovní úrazovosti mladistvých</w:t>
      </w:r>
      <w:r w:rsidR="007D0416">
        <w:rPr>
          <w:rFonts w:ascii="Arial" w:hAnsi="Arial" w:cs="Arial"/>
          <w:sz w:val="20"/>
        </w:rPr>
        <w:t xml:space="preserve"> (tj. </w:t>
      </w:r>
      <w:proofErr w:type="spellStart"/>
      <w:r w:rsidR="007D0416">
        <w:rPr>
          <w:rFonts w:ascii="Arial" w:hAnsi="Arial" w:cs="Arial"/>
          <w:sz w:val="20"/>
        </w:rPr>
        <w:t>nemocensky</w:t>
      </w:r>
      <w:proofErr w:type="spellEnd"/>
      <w:r w:rsidR="007D0416">
        <w:rPr>
          <w:rFonts w:ascii="Arial" w:hAnsi="Arial" w:cs="Arial"/>
          <w:sz w:val="20"/>
        </w:rPr>
        <w:t xml:space="preserve"> pojištěných osob do 18 let)</w:t>
      </w:r>
      <w:r>
        <w:rPr>
          <w:rFonts w:ascii="Arial" w:hAnsi="Arial" w:cs="Arial"/>
          <w:sz w:val="20"/>
        </w:rPr>
        <w:t>.</w:t>
      </w:r>
    </w:p>
    <w:p w:rsidR="00F443D9" w:rsidRDefault="00F443D9" w:rsidP="00F443D9">
      <w:pPr>
        <w:spacing w:after="60"/>
        <w:jc w:val="both"/>
        <w:rPr>
          <w:rFonts w:cs="Arial"/>
        </w:rPr>
      </w:pPr>
      <w:r>
        <w:rPr>
          <w:rFonts w:cs="Arial"/>
        </w:rPr>
        <w:t>Údaje o dočasné pracovní neschopnosti jsou v této publikaci prezentovány v obdobném rozsahu a</w:t>
      </w:r>
      <w:r>
        <w:t xml:space="preserve"> třídění jako v předešlých letech.</w:t>
      </w:r>
      <w:r>
        <w:rPr>
          <w:rFonts w:cs="Arial"/>
        </w:rPr>
        <w:t xml:space="preserve"> Vzhledem k výši uvedenému přechodu ze sběru dat prostřednictvím výkazu ČSÚ na administrativní zdroj Informačního systému ČSSZ v roce 2012 však </w:t>
      </w:r>
      <w:r w:rsidRPr="004C1671">
        <w:rPr>
          <w:rFonts w:cs="Arial"/>
          <w:b/>
        </w:rPr>
        <w:t>nejsou některé dříve sledované ukazatele od roku 2012 dále zjišťovány</w:t>
      </w:r>
      <w:r>
        <w:rPr>
          <w:rFonts w:cs="Arial"/>
        </w:rPr>
        <w:t>. Tyto ukazatele však lze nalézt ve výstupech následujících administrativních zdrojů a dat z registrů:</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Náklady na závodní preventivní péči</w:t>
      </w:r>
      <w:r>
        <w:rPr>
          <w:rFonts w:ascii="Arial" w:hAnsi="Arial" w:cs="Arial"/>
          <w:sz w:val="20"/>
        </w:rPr>
        <w:t xml:space="preserve"> </w:t>
      </w:r>
      <w:r w:rsidRPr="00A812BE">
        <w:rPr>
          <w:rFonts w:ascii="Arial" w:hAnsi="Arial" w:cs="Arial"/>
          <w:sz w:val="20"/>
        </w:rPr>
        <w:t>–</w:t>
      </w:r>
      <w:r>
        <w:rPr>
          <w:rFonts w:ascii="Arial" w:hAnsi="Arial" w:cs="Arial"/>
          <w:sz w:val="20"/>
        </w:rPr>
        <w:t xml:space="preserve"> ukazatel je od roku 2012 zařazen do statistického </w:t>
      </w:r>
      <w:r>
        <w:rPr>
          <w:rFonts w:ascii="Arial" w:hAnsi="Arial" w:cs="Arial"/>
          <w:sz w:val="20"/>
        </w:rPr>
        <w:tab/>
        <w:t>zjišťování ČSÚ v rámci výkazu ÚNP 4-01;</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 xml:space="preserve">Náhrady a přirážky hrazené zaměstnavatelem za škodu při pracovním úrazu nebo nemoci </w:t>
      </w:r>
      <w:r>
        <w:rPr>
          <w:rFonts w:ascii="Arial" w:hAnsi="Arial" w:cs="Arial"/>
          <w:i/>
          <w:sz w:val="20"/>
        </w:rPr>
        <w:tab/>
        <w:t>z </w:t>
      </w:r>
      <w:r w:rsidRPr="004C1671">
        <w:rPr>
          <w:rFonts w:ascii="Arial" w:hAnsi="Arial" w:cs="Arial"/>
          <w:i/>
          <w:sz w:val="20"/>
        </w:rPr>
        <w:t>povolání</w:t>
      </w:r>
      <w:r w:rsidRPr="00A812BE">
        <w:rPr>
          <w:rFonts w:ascii="Arial" w:hAnsi="Arial" w:cs="Arial"/>
          <w:sz w:val="20"/>
        </w:rPr>
        <w:t> – údaje j</w:t>
      </w:r>
      <w:r w:rsidRPr="009075FA">
        <w:rPr>
          <w:rFonts w:ascii="Arial" w:hAnsi="Arial" w:cs="Arial"/>
          <w:sz w:val="20"/>
        </w:rPr>
        <w:t>s</w:t>
      </w:r>
      <w:r w:rsidRPr="00A812BE">
        <w:rPr>
          <w:rFonts w:ascii="Arial" w:hAnsi="Arial" w:cs="Arial"/>
          <w:sz w:val="20"/>
        </w:rPr>
        <w:t>ou dostupné ze standardních sestav Ministerstva financí (MF)</w:t>
      </w:r>
      <w:r>
        <w:rPr>
          <w:rFonts w:ascii="Arial" w:hAnsi="Arial" w:cs="Arial"/>
          <w:sz w:val="20"/>
        </w:rPr>
        <w:t>;</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Kategorizace prací dle míry rizika</w:t>
      </w:r>
      <w:r w:rsidRPr="002469A6">
        <w:rPr>
          <w:rFonts w:ascii="Arial" w:hAnsi="Arial" w:cs="Arial"/>
          <w:sz w:val="20"/>
        </w:rPr>
        <w:t xml:space="preserve"> – statistická evidence prací dle míry rizika je od roku 2012 </w:t>
      </w:r>
      <w:r>
        <w:rPr>
          <w:rFonts w:ascii="Arial" w:hAnsi="Arial" w:cs="Arial"/>
          <w:sz w:val="20"/>
        </w:rPr>
        <w:tab/>
      </w:r>
      <w:r w:rsidRPr="002469A6">
        <w:rPr>
          <w:rFonts w:ascii="Arial" w:hAnsi="Arial" w:cs="Arial"/>
          <w:sz w:val="20"/>
        </w:rPr>
        <w:t xml:space="preserve">zajišťována Registrem kategorizace prací (IS </w:t>
      </w:r>
      <w:proofErr w:type="spellStart"/>
      <w:r w:rsidRPr="002469A6">
        <w:rPr>
          <w:rFonts w:ascii="Arial" w:hAnsi="Arial" w:cs="Arial"/>
          <w:sz w:val="20"/>
        </w:rPr>
        <w:t>KaPr</w:t>
      </w:r>
      <w:proofErr w:type="spellEnd"/>
      <w:r w:rsidRPr="002469A6">
        <w:rPr>
          <w:rFonts w:ascii="Arial" w:hAnsi="Arial" w:cs="Arial"/>
          <w:sz w:val="20"/>
        </w:rPr>
        <w:t xml:space="preserve">) pro Ministerstvo práce a sociálních věcí </w:t>
      </w:r>
      <w:r>
        <w:rPr>
          <w:rFonts w:ascii="Arial" w:hAnsi="Arial" w:cs="Arial"/>
          <w:sz w:val="20"/>
        </w:rPr>
        <w:tab/>
      </w:r>
      <w:r w:rsidRPr="002469A6">
        <w:rPr>
          <w:rFonts w:ascii="Arial" w:hAnsi="Arial" w:cs="Arial"/>
          <w:sz w:val="20"/>
        </w:rPr>
        <w:t xml:space="preserve">(MPSV) </w:t>
      </w:r>
    </w:p>
    <w:p w:rsidR="00F443D9" w:rsidRPr="002469A6"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sidRPr="004C1671">
        <w:rPr>
          <w:rFonts w:ascii="Arial" w:hAnsi="Arial" w:cs="Arial"/>
          <w:i/>
          <w:sz w:val="20"/>
        </w:rPr>
        <w:t>Smrtelná pracovní úrazovost</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Výzkumného </w:t>
      </w:r>
      <w:r>
        <w:rPr>
          <w:rFonts w:ascii="Arial" w:hAnsi="Arial" w:cs="Arial"/>
          <w:sz w:val="20"/>
        </w:rPr>
        <w:tab/>
      </w:r>
      <w:r w:rsidRPr="002469A6">
        <w:rPr>
          <w:rFonts w:ascii="Arial" w:hAnsi="Arial" w:cs="Arial"/>
          <w:sz w:val="20"/>
        </w:rPr>
        <w:t xml:space="preserve">ústavu bezpečnosti práce (VÚBP) a Státního úřadu inspekce práce (SÚIP) s názvem </w:t>
      </w:r>
      <w:r>
        <w:rPr>
          <w:rFonts w:ascii="Arial" w:hAnsi="Arial" w:cs="Arial"/>
          <w:sz w:val="20"/>
        </w:rPr>
        <w:tab/>
      </w:r>
      <w:r>
        <w:rPr>
          <w:rFonts w:ascii="Arial" w:hAnsi="Arial" w:cs="Arial"/>
          <w:sz w:val="20"/>
        </w:rPr>
        <w:tab/>
      </w:r>
      <w:r w:rsidRPr="002469A6">
        <w:rPr>
          <w:rFonts w:ascii="Arial" w:hAnsi="Arial" w:cs="Arial"/>
          <w:sz w:val="20"/>
        </w:rPr>
        <w:t>„Analýza smrtelné pracovní úrazovosti v České republice“;</w:t>
      </w:r>
    </w:p>
    <w:p w:rsidR="00F443D9" w:rsidRDefault="00F443D9" w:rsidP="00F443D9">
      <w:pPr>
        <w:pStyle w:val="Odstavecseseznamem"/>
        <w:numPr>
          <w:ilvl w:val="0"/>
          <w:numId w:val="36"/>
        </w:numPr>
        <w:tabs>
          <w:tab w:val="left" w:pos="1418"/>
        </w:tabs>
        <w:suppressAutoHyphens w:val="0"/>
        <w:spacing w:before="0" w:after="0" w:line="288" w:lineRule="auto"/>
        <w:jc w:val="both"/>
        <w:rPr>
          <w:rFonts w:ascii="Arial" w:hAnsi="Arial" w:cs="Arial"/>
          <w:sz w:val="20"/>
        </w:rPr>
      </w:pPr>
      <w:r>
        <w:rPr>
          <w:rFonts w:ascii="Arial" w:hAnsi="Arial" w:cs="Arial"/>
          <w:i/>
          <w:sz w:val="20"/>
        </w:rPr>
        <w:t>N</w:t>
      </w:r>
      <w:r w:rsidRPr="004C1671">
        <w:rPr>
          <w:rFonts w:ascii="Arial" w:hAnsi="Arial" w:cs="Arial"/>
          <w:i/>
          <w:sz w:val="20"/>
        </w:rPr>
        <w:t>emoci z povolání</w:t>
      </w:r>
      <w:r>
        <w:rPr>
          <w:rFonts w:ascii="Arial" w:hAnsi="Arial" w:cs="Arial"/>
          <w:sz w:val="20"/>
        </w:rPr>
        <w:t xml:space="preserve"> </w:t>
      </w:r>
      <w:r w:rsidRPr="00A812BE">
        <w:rPr>
          <w:rFonts w:ascii="Arial" w:hAnsi="Arial" w:cs="Arial"/>
          <w:sz w:val="20"/>
        </w:rPr>
        <w:t>–</w:t>
      </w:r>
      <w:r>
        <w:rPr>
          <w:rFonts w:ascii="Arial" w:hAnsi="Arial" w:cs="Arial"/>
          <w:sz w:val="20"/>
        </w:rPr>
        <w:t xml:space="preserve"> </w:t>
      </w:r>
      <w:r w:rsidRPr="002469A6">
        <w:rPr>
          <w:rFonts w:ascii="Arial" w:hAnsi="Arial" w:cs="Arial"/>
          <w:sz w:val="20"/>
        </w:rPr>
        <w:t xml:space="preserve">data jsou pravidelně uveřejňována v analýze Státního zdravotního </w:t>
      </w:r>
      <w:r>
        <w:rPr>
          <w:rFonts w:ascii="Arial" w:hAnsi="Arial" w:cs="Arial"/>
          <w:sz w:val="20"/>
        </w:rPr>
        <w:tab/>
      </w:r>
      <w:r>
        <w:rPr>
          <w:rFonts w:ascii="Arial" w:hAnsi="Arial" w:cs="Arial"/>
          <w:sz w:val="20"/>
        </w:rPr>
        <w:tab/>
      </w:r>
      <w:r w:rsidRPr="002469A6">
        <w:rPr>
          <w:rFonts w:ascii="Arial" w:hAnsi="Arial" w:cs="Arial"/>
          <w:sz w:val="20"/>
        </w:rPr>
        <w:t xml:space="preserve">ústavu (SZÚ) „Nemoci z povolání </w:t>
      </w:r>
      <w:r w:rsidRPr="00694B42">
        <w:rPr>
          <w:rFonts w:ascii="Arial" w:hAnsi="Arial" w:cs="Arial"/>
          <w:sz w:val="20"/>
        </w:rPr>
        <w:t>v České republice“.</w:t>
      </w:r>
    </w:p>
    <w:p w:rsidR="00F443D9" w:rsidRDefault="00F443D9">
      <w:pPr>
        <w:spacing w:after="0" w:line="240" w:lineRule="auto"/>
        <w:rPr>
          <w:rFonts w:eastAsia="MS Gothic"/>
          <w:b/>
          <w:bCs/>
          <w:color w:val="BC091B"/>
          <w:sz w:val="28"/>
          <w:szCs w:val="26"/>
        </w:rPr>
      </w:pPr>
    </w:p>
    <w:p w:rsidR="005578C1" w:rsidRPr="006300CC" w:rsidRDefault="005578C1" w:rsidP="005578C1">
      <w:pPr>
        <w:pStyle w:val="Nadpis1"/>
      </w:pPr>
      <w:bookmarkStart w:id="4" w:name="_Toc465077848"/>
      <w:bookmarkStart w:id="5" w:name="_Toc483838325"/>
      <w:bookmarkStart w:id="6" w:name="_Toc483901813"/>
      <w:r w:rsidRPr="005804F0">
        <w:lastRenderedPageBreak/>
        <w:t>2. Metodika, sledované ukazatele</w:t>
      </w:r>
      <w:bookmarkEnd w:id="4"/>
      <w:bookmarkEnd w:id="5"/>
      <w:bookmarkEnd w:id="6"/>
    </w:p>
    <w:p w:rsidR="005578C1" w:rsidRDefault="005578C1" w:rsidP="005578C1">
      <w:pPr>
        <w:pStyle w:val="Nadpis2"/>
        <w:spacing w:after="240"/>
      </w:pPr>
      <w:bookmarkStart w:id="7" w:name="_Toc465077849"/>
      <w:bookmarkStart w:id="8" w:name="_Toc483838326"/>
      <w:bookmarkStart w:id="9" w:name="_Toc483901814"/>
      <w:r w:rsidRPr="00F443D9">
        <w:t>2.1 Metodika</w:t>
      </w:r>
      <w:bookmarkEnd w:id="7"/>
      <w:bookmarkEnd w:id="8"/>
      <w:bookmarkEnd w:id="9"/>
    </w:p>
    <w:p w:rsidR="005578C1" w:rsidRDefault="005578C1" w:rsidP="005578C1">
      <w:pPr>
        <w:jc w:val="both"/>
        <w:rPr>
          <w:rFonts w:cs="Arial"/>
        </w:rPr>
      </w:pPr>
      <w:r w:rsidRPr="00694B42">
        <w:rPr>
          <w:rFonts w:cs="Arial"/>
          <w:szCs w:val="20"/>
        </w:rPr>
        <w:t>Statistické údaje o dočasné pracovní neschopnosti pro ne</w:t>
      </w:r>
      <w:r w:rsidRPr="00694B42">
        <w:rPr>
          <w:rFonts w:eastAsia="MS Gothic" w:cs="Arial"/>
          <w:szCs w:val="20"/>
        </w:rPr>
        <w:t>moc a úraz dostupné ve výstupech Česk</w:t>
      </w:r>
      <w:r w:rsidRPr="00694B42">
        <w:rPr>
          <w:rFonts w:cs="Arial"/>
          <w:szCs w:val="20"/>
        </w:rPr>
        <w:t>ého</w:t>
      </w:r>
      <w:r w:rsidRPr="00694B42">
        <w:rPr>
          <w:rFonts w:cs="Arial"/>
        </w:rPr>
        <w:t xml:space="preserve"> statistického úřadu</w:t>
      </w:r>
      <w:r>
        <w:rPr>
          <w:rFonts w:cs="Arial"/>
        </w:rPr>
        <w:t xml:space="preserve"> (ČSÚ)</w:t>
      </w:r>
      <w:r w:rsidRPr="00694B42">
        <w:rPr>
          <w:rFonts w:cs="Arial"/>
        </w:rPr>
        <w:t xml:space="preserve"> jsou zajišťov</w:t>
      </w:r>
      <w:r>
        <w:rPr>
          <w:rFonts w:cs="Arial"/>
        </w:rPr>
        <w:t>ány</w:t>
      </w:r>
      <w:r w:rsidRPr="00694B42">
        <w:rPr>
          <w:rFonts w:cs="Arial"/>
        </w:rPr>
        <w:t xml:space="preserve"> zpracováním dat z Informačního systému České správy sociálního zabezpečení</w:t>
      </w:r>
      <w:r>
        <w:rPr>
          <w:rFonts w:cs="Arial"/>
        </w:rPr>
        <w:t xml:space="preserve"> (IS ČSSZ)</w:t>
      </w:r>
      <w:r w:rsidRPr="00694B42">
        <w:rPr>
          <w:rFonts w:cs="Arial"/>
        </w:rPr>
        <w:t>. Data jsou zjišťována a publikována vždy za 1. pololetí a v kum</w:t>
      </w:r>
      <w:r>
        <w:rPr>
          <w:rFonts w:cs="Arial"/>
        </w:rPr>
        <w:t xml:space="preserve">ulaci </w:t>
      </w:r>
      <w:r w:rsidRPr="00801FE1">
        <w:t>za</w:t>
      </w:r>
      <w:r>
        <w:t> </w:t>
      </w:r>
      <w:r w:rsidRPr="00801FE1">
        <w:t>celý</w:t>
      </w:r>
      <w:r>
        <w:rPr>
          <w:rFonts w:cs="Arial"/>
        </w:rPr>
        <w:t xml:space="preserve"> rok. </w:t>
      </w:r>
    </w:p>
    <w:p w:rsidR="005578C1" w:rsidRDefault="005578C1" w:rsidP="005578C1">
      <w:pPr>
        <w:spacing w:before="100" w:beforeAutospacing="1" w:after="100" w:afterAutospacing="1"/>
        <w:jc w:val="both"/>
        <w:rPr>
          <w:rFonts w:cs="Arial"/>
        </w:rPr>
      </w:pPr>
      <w:r>
        <w:rPr>
          <w:rFonts w:cs="Arial"/>
        </w:rPr>
        <w:t xml:space="preserve">Data o pracovní neschopnosti pro nemoc a úraz v ČR byla od roku 1963 až do roku 2011 zajišťována statistickým zjišťováním v oblasti pracovní neschopnosti a úrazovosti, státním statistickým </w:t>
      </w:r>
      <w:r w:rsidRPr="00D26C95">
        <w:rPr>
          <w:rFonts w:cs="Arial"/>
          <w:i/>
        </w:rPr>
        <w:t xml:space="preserve">Výkazem ČSÚ </w:t>
      </w:r>
      <w:proofErr w:type="spellStart"/>
      <w:r w:rsidRPr="00D26C95">
        <w:rPr>
          <w:rFonts w:cs="Arial"/>
          <w:i/>
        </w:rPr>
        <w:t>Nem</w:t>
      </w:r>
      <w:proofErr w:type="spellEnd"/>
      <w:r w:rsidRPr="00D26C95">
        <w:rPr>
          <w:rFonts w:cs="Arial"/>
          <w:i/>
        </w:rPr>
        <w:t xml:space="preserve"> </w:t>
      </w:r>
      <w:proofErr w:type="spellStart"/>
      <w:r w:rsidRPr="00D26C95">
        <w:rPr>
          <w:rFonts w:cs="Arial"/>
          <w:i/>
        </w:rPr>
        <w:t>Úr</w:t>
      </w:r>
      <w:proofErr w:type="spellEnd"/>
      <w:r w:rsidRPr="00D26C95">
        <w:rPr>
          <w:rFonts w:cs="Arial"/>
          <w:i/>
        </w:rPr>
        <w:t xml:space="preserve"> 1-02 o pracovní neschopnosti pro nemoc a úraz</w:t>
      </w:r>
      <w:r>
        <w:rPr>
          <w:rFonts w:cs="Arial"/>
        </w:rPr>
        <w:t xml:space="preserve">, jehož výsledky byly doplněné údaji z administrativního zdroje IS ČSSZ. V důsledku snižování administrativní náročnosti a zátěže zpravodajských jednotek, nebyl </w:t>
      </w:r>
      <w:r w:rsidRPr="00D26C95">
        <w:rPr>
          <w:rFonts w:cs="Arial"/>
          <w:i/>
        </w:rPr>
        <w:t xml:space="preserve">Výkaz o pracovní neschopnosti pro nemoc a úraz </w:t>
      </w:r>
      <w:proofErr w:type="spellStart"/>
      <w:r w:rsidRPr="00D26C95">
        <w:rPr>
          <w:rFonts w:cs="Arial"/>
          <w:i/>
        </w:rPr>
        <w:t>Nem</w:t>
      </w:r>
      <w:proofErr w:type="spellEnd"/>
      <w:r w:rsidRPr="00D26C95">
        <w:rPr>
          <w:rFonts w:cs="Arial"/>
          <w:i/>
        </w:rPr>
        <w:t xml:space="preserve"> </w:t>
      </w:r>
      <w:proofErr w:type="spellStart"/>
      <w:r w:rsidRPr="00D26C95">
        <w:rPr>
          <w:rFonts w:cs="Arial"/>
          <w:i/>
        </w:rPr>
        <w:t>Úr</w:t>
      </w:r>
      <w:proofErr w:type="spellEnd"/>
      <w:r w:rsidRPr="00D26C95">
        <w:rPr>
          <w:rFonts w:cs="Arial"/>
          <w:i/>
        </w:rPr>
        <w:t xml:space="preserve"> 1-02</w:t>
      </w:r>
      <w:r>
        <w:rPr>
          <w:rFonts w:cs="Arial"/>
        </w:rPr>
        <w:t xml:space="preserve"> v roce 2012 zařazen do Programu statistických zjišťování a byla ukončena jeho působnost. Zjišťované údaje byly nahrazeny daty z administrativních zdrojů. </w:t>
      </w:r>
      <w:r>
        <w:rPr>
          <w:rFonts w:cs="Arial"/>
          <w:szCs w:val="20"/>
        </w:rPr>
        <w:t xml:space="preserve">Z důvodu změny metodiky a odlišného sběru a zpracování dat nejsou data od roku 2012 plně srovnatelná s údaji za předchozí období. V návaznosti na ukončení Statistického zjišťování pracovní neschopnosti pro nemoc a úraz </w:t>
      </w:r>
      <w:proofErr w:type="spellStart"/>
      <w:r>
        <w:rPr>
          <w:rFonts w:cs="Arial"/>
          <w:szCs w:val="20"/>
        </w:rPr>
        <w:t>Nem</w:t>
      </w:r>
      <w:proofErr w:type="spellEnd"/>
      <w:r>
        <w:rPr>
          <w:rFonts w:cs="Arial"/>
          <w:szCs w:val="20"/>
        </w:rPr>
        <w:t xml:space="preserve"> </w:t>
      </w:r>
      <w:proofErr w:type="spellStart"/>
      <w:r>
        <w:rPr>
          <w:rFonts w:cs="Arial"/>
          <w:szCs w:val="20"/>
        </w:rPr>
        <w:t>Úr</w:t>
      </w:r>
      <w:proofErr w:type="spellEnd"/>
      <w:r>
        <w:rPr>
          <w:rFonts w:cs="Arial"/>
          <w:szCs w:val="20"/>
        </w:rPr>
        <w:t xml:space="preserve"> 1-02, kdy byly poslední údaje tímto výkazem zjišťovány za rok 2011, byla pro srovnatelnost časových řad do roku 2011, vypracována analýza ČSÚ „</w:t>
      </w:r>
      <w:hyperlink r:id="rId10" w:history="1">
        <w:r w:rsidRPr="00801FE1">
          <w:rPr>
            <w:rStyle w:val="Hypertextovodkaz"/>
          </w:rPr>
          <w:t>Vývoj pracovní neschopnosti pro nemoc a úraz v letech 2004 - 2011</w:t>
        </w:r>
      </w:hyperlink>
      <w:r>
        <w:t xml:space="preserve">“, </w:t>
      </w:r>
      <w:r>
        <w:rPr>
          <w:rFonts w:cs="Arial"/>
          <w:szCs w:val="20"/>
        </w:rPr>
        <w:t xml:space="preserve">obsahově navazující na analýzu popisující vývoj předchozích let </w:t>
      </w:r>
      <w:r w:rsidRPr="00D60943">
        <w:t>„</w:t>
      </w:r>
      <w:hyperlink r:id="rId11" w:history="1">
        <w:r w:rsidRPr="00801FE1">
          <w:rPr>
            <w:rStyle w:val="Hypertextovodkaz"/>
          </w:rPr>
          <w:t>Vývoj pracovní neschopnosti pro nemoc a úraz v letech 1990 - 2003</w:t>
        </w:r>
      </w:hyperlink>
      <w:r>
        <w:t xml:space="preserve">“. </w:t>
      </w:r>
      <w:r w:rsidRPr="00120F87">
        <w:rPr>
          <w:rFonts w:cs="Arial"/>
        </w:rPr>
        <w:t xml:space="preserve">Počínaje rokem 2012 zajišťuje </w:t>
      </w:r>
      <w:r>
        <w:rPr>
          <w:rFonts w:cs="Arial"/>
        </w:rPr>
        <w:t>ČSÚ</w:t>
      </w:r>
      <w:r w:rsidRPr="00120F87">
        <w:rPr>
          <w:rFonts w:cs="Arial"/>
        </w:rPr>
        <w:t xml:space="preserve"> na základě smluvního ujednání s ČSSZ a MPSV údaje pro statistiku dočasné pracovní neschopnosti pro nemoc a úraz zpracováním dat z administrativního zdroje Informačního systému ČSSZ. </w:t>
      </w:r>
    </w:p>
    <w:p w:rsidR="005578C1" w:rsidRDefault="005578C1" w:rsidP="005578C1">
      <w:pPr>
        <w:spacing w:after="100" w:afterAutospacing="1"/>
        <w:jc w:val="both"/>
        <w:rPr>
          <w:rFonts w:cs="Arial"/>
        </w:rPr>
      </w:pPr>
      <w:r>
        <w:rPr>
          <w:rFonts w:cs="Arial"/>
        </w:rPr>
        <w:t>Vstupním zdrojem pro zpracování dat jsou údaje o dočasné pracovní neschopnosti pro nemoc a úraz z Informačního systému ČSSZ, nahlášené ČSSZ prostřednictvím formuláře „Rozhodnutí o dočasné pracovní neschopnosti“</w:t>
      </w:r>
      <w:r>
        <w:rPr>
          <w:vertAlign w:val="superscript"/>
        </w:rPr>
        <w:footnoteReference w:id="3"/>
      </w:r>
      <w:r>
        <w:rPr>
          <w:rFonts w:cs="Arial"/>
        </w:rPr>
        <w:t xml:space="preserve"> (tzv. „neschopenka“), který vyplňuje ošetřující lékař.</w:t>
      </w:r>
    </w:p>
    <w:p w:rsidR="005578C1" w:rsidRDefault="005578C1" w:rsidP="005578C1">
      <w:pPr>
        <w:jc w:val="both"/>
        <w:rPr>
          <w:rFonts w:cs="Arial"/>
          <w:szCs w:val="20"/>
        </w:rPr>
      </w:pPr>
      <w:r>
        <w:rPr>
          <w:rFonts w:cs="Arial"/>
        </w:rPr>
        <w:t xml:space="preserve">Administrativní data Informačního systému ČSSZ obsahují údaje za všechny zaměstnance, ať již zaměstnané právnickou či fyzickou osobou i data za osoby samostatně výdělečně činné (OSVČ). Výjimku tvoří </w:t>
      </w:r>
      <w:r w:rsidRPr="006300CC">
        <w:rPr>
          <w:szCs w:val="16"/>
        </w:rPr>
        <w:t xml:space="preserve">příslušníci </w:t>
      </w:r>
      <w:r w:rsidRPr="006300CC">
        <w:rPr>
          <w:rFonts w:cs="Arial"/>
          <w:szCs w:val="16"/>
        </w:rPr>
        <w:t>Policie ČR, Hasičského záchranného sboru ČR, Celní správy ČR, Vězeňské služby ČR, Bezpečnostní informační služby, Úřadu pro zahraniční styky a informace a vojáky z povolání (§ 5 písm. a) bod 2 zákona č.187/2006 Sb.), kteří v údajích ČSSZ nejsou zahrnuti.</w:t>
      </w:r>
    </w:p>
    <w:p w:rsidR="005578C1" w:rsidRDefault="005578C1" w:rsidP="005578C1">
      <w:pPr>
        <w:autoSpaceDE w:val="0"/>
        <w:autoSpaceDN w:val="0"/>
        <w:adjustRightInd w:val="0"/>
        <w:jc w:val="both"/>
        <w:rPr>
          <w:rFonts w:cs="Arial"/>
        </w:rPr>
      </w:pPr>
      <w:r>
        <w:rPr>
          <w:rFonts w:cs="Arial"/>
        </w:rPr>
        <w:t xml:space="preserve">Česká správa sociálního zabezpečení za účelem zajištění statistiky dočasné pracovní neschopnosti pro nemoc a úraz poskytuje Českému statistickému úřadu datové soubory administrativních agregovaných dat o dočasné pracovní neschopnosti zaměstnanců a OSVČ, které jsou na ČSÚ dále zpracovány a doplněny s využitím informací z Registru ekonomických subjektů. </w:t>
      </w:r>
    </w:p>
    <w:p w:rsidR="005578C1" w:rsidRDefault="005578C1" w:rsidP="005578C1">
      <w:pPr>
        <w:autoSpaceDE w:val="0"/>
        <w:autoSpaceDN w:val="0"/>
        <w:adjustRightInd w:val="0"/>
        <w:jc w:val="both"/>
        <w:rPr>
          <w:rFonts w:cs="Arial"/>
        </w:rPr>
      </w:pPr>
      <w:r>
        <w:rPr>
          <w:rFonts w:cs="Arial"/>
        </w:rPr>
        <w:t xml:space="preserve">Data o nově hlášených případech dočasné pracovní neschopnosti a související ukazatele, jsou ČSÚ dále zpracovány v členění podle pohlaví, sídla (na úrovní krajů a okresů dle klasifikace CZ NUTS), velikosti (dle počtu zaměstnanců) a převažující ekonomické činnosti (na úrovni sekcí a oddílu odvětvové klasifikace CZ-NACE) zaměstnavatele osob </w:t>
      </w:r>
      <w:proofErr w:type="spellStart"/>
      <w:r>
        <w:rPr>
          <w:rFonts w:cs="Arial"/>
        </w:rPr>
        <w:t>nemocensky</w:t>
      </w:r>
      <w:proofErr w:type="spellEnd"/>
      <w:r>
        <w:rPr>
          <w:rFonts w:cs="Arial"/>
        </w:rPr>
        <w:t xml:space="preserve"> pojištěných. Rozlišení dle krajů a okresů vychází z údaje o sídle útvaru, který vede evidenci mezd u zaměstnavatele osoby, která je v pracovní neschopnosti.</w:t>
      </w:r>
    </w:p>
    <w:p w:rsidR="005578C1" w:rsidRDefault="005578C1" w:rsidP="005578C1">
      <w:pPr>
        <w:pStyle w:val="Nadpis2"/>
      </w:pPr>
      <w:r>
        <w:rPr>
          <w:rFonts w:cs="Arial"/>
          <w:szCs w:val="28"/>
        </w:rPr>
        <w:br w:type="page"/>
      </w:r>
      <w:bookmarkStart w:id="10" w:name="_Toc465077850"/>
      <w:bookmarkStart w:id="11" w:name="_Toc483838327"/>
      <w:bookmarkStart w:id="12" w:name="_Toc483901815"/>
      <w:r>
        <w:lastRenderedPageBreak/>
        <w:t>2.2 Sledované ukazatele</w:t>
      </w:r>
      <w:bookmarkEnd w:id="10"/>
      <w:bookmarkEnd w:id="11"/>
      <w:bookmarkEnd w:id="12"/>
      <w:r>
        <w:t xml:space="preserve"> </w:t>
      </w:r>
    </w:p>
    <w:p w:rsidR="005578C1" w:rsidRDefault="005578C1" w:rsidP="005578C1">
      <w:pPr>
        <w:pStyle w:val="Nadpis3"/>
        <w:spacing w:before="360" w:after="120"/>
      </w:pPr>
      <w:bookmarkStart w:id="13" w:name="_Toc465077851"/>
      <w:bookmarkStart w:id="14" w:name="_Toc483838328"/>
      <w:bookmarkStart w:id="15" w:name="_Toc483901816"/>
      <w:r>
        <w:t>Dočasná pracovní neschopnost (DPN)</w:t>
      </w:r>
      <w:bookmarkEnd w:id="13"/>
      <w:bookmarkEnd w:id="14"/>
      <w:bookmarkEnd w:id="15"/>
    </w:p>
    <w:p w:rsidR="005578C1" w:rsidRDefault="005578C1" w:rsidP="005578C1">
      <w:pPr>
        <w:spacing w:after="120"/>
        <w:jc w:val="both"/>
        <w:rPr>
          <w:rFonts w:cs="Arial"/>
        </w:rPr>
      </w:pPr>
      <w:r>
        <w:rPr>
          <w:rFonts w:cs="Arial"/>
        </w:rPr>
        <w:t>Dočasná pracovní neschopnost je stav člověka, který je lékařem ze zdravotních důvodů dočasně uznán neschopným k výkonu svého dosavadního zaměstnání. Ošetřující lékař zdůvodní dočasnou pracovní neschopnost uvedením jedné z následujících kategorií na formuláři „Rozhodnutí o dočasné pracovní neschopnosti“: </w:t>
      </w:r>
    </w:p>
    <w:p w:rsidR="005578C1" w:rsidRDefault="005578C1" w:rsidP="005578C1">
      <w:pPr>
        <w:pStyle w:val="Odstavecseseznamem"/>
        <w:numPr>
          <w:ilvl w:val="0"/>
          <w:numId w:val="35"/>
        </w:numPr>
        <w:suppressAutoHyphens w:val="0"/>
        <w:spacing w:before="120" w:after="100" w:afterAutospacing="1" w:line="288" w:lineRule="auto"/>
        <w:ind w:left="714" w:hanging="357"/>
        <w:jc w:val="both"/>
        <w:rPr>
          <w:rFonts w:ascii="Arial" w:hAnsi="Arial" w:cs="Arial"/>
          <w:sz w:val="20"/>
        </w:rPr>
      </w:pPr>
      <w:r>
        <w:rPr>
          <w:rFonts w:ascii="Arial" w:hAnsi="Arial" w:cs="Arial"/>
          <w:b/>
          <w:bCs/>
          <w:sz w:val="20"/>
        </w:rPr>
        <w:t xml:space="preserve">nemoc -  </w:t>
      </w:r>
      <w:r>
        <w:rPr>
          <w:rFonts w:ascii="Arial" w:hAnsi="Arial" w:cs="Arial"/>
          <w:sz w:val="20"/>
        </w:rPr>
        <w:t>za  případy dočasné pracovní neschopnosti pro nemoc jsou považovány všechny případy nemoci a úrazy podle Mezinárodní statistické klasifikace nemocí a přidružených zdravotních problémů (MKN-10). Kategorie nemoc zahrnuje kromě nemocí též úrazy, které nejsou lékařem, který vyplňuje formulář Rozhodnutí o dočasné pracovní neschopnosti, vyhodnocené jako pracovní úraz či ostatní úraz (poškození zdraví, na jehož následky je postižený v dočasné pracovní neschopnosti).</w:t>
      </w:r>
    </w:p>
    <w:p w:rsidR="005578C1" w:rsidRDefault="005578C1" w:rsidP="005578C1">
      <w:pPr>
        <w:pStyle w:val="Odstavecseseznamem"/>
        <w:numPr>
          <w:ilvl w:val="0"/>
          <w:numId w:val="35"/>
        </w:numPr>
        <w:suppressAutoHyphens w:val="0"/>
        <w:spacing w:before="100" w:after="100" w:line="288" w:lineRule="auto"/>
        <w:ind w:left="714" w:right="60" w:hanging="357"/>
        <w:jc w:val="both"/>
        <w:rPr>
          <w:rFonts w:ascii="Arial" w:hAnsi="Arial" w:cs="Arial"/>
          <w:b/>
          <w:bCs/>
          <w:sz w:val="20"/>
        </w:rPr>
      </w:pPr>
      <w:r>
        <w:rPr>
          <w:rFonts w:ascii="Arial" w:hAnsi="Arial" w:cs="Arial"/>
          <w:b/>
          <w:bCs/>
          <w:sz w:val="20"/>
        </w:rPr>
        <w:t xml:space="preserve">pracovní úrazy - </w:t>
      </w:r>
      <w:r>
        <w:rPr>
          <w:rFonts w:ascii="Arial" w:hAnsi="Arial" w:cs="Arial"/>
          <w:bCs/>
          <w:sz w:val="20"/>
        </w:rPr>
        <w:t>p</w:t>
      </w:r>
      <w:r>
        <w:rPr>
          <w:rFonts w:ascii="Arial" w:hAnsi="Arial" w:cs="Arial"/>
          <w:sz w:val="20"/>
        </w:rPr>
        <w:t>racovním úrazem se rozumí poškození zdraví nebo smrt, které byly zaměstnanci způsobeny nezávisle na jeho vůli krátkodobým, náhlým a násilným působením vnějších vlivů nebo vlastní tělesné síly při plnění pracovních úkolů nebo v přímé souvislosti s ním (viz § 380 odst. 1 až 3 zákona č. 262/2006 Sb., zákoníku práce).</w:t>
      </w:r>
      <w:r>
        <w:t xml:space="preserve"> </w:t>
      </w:r>
    </w:p>
    <w:p w:rsidR="005578C1" w:rsidRDefault="005578C1" w:rsidP="005578C1">
      <w:pPr>
        <w:pStyle w:val="Odstavecseseznamem"/>
        <w:numPr>
          <w:ilvl w:val="0"/>
          <w:numId w:val="35"/>
        </w:numPr>
        <w:suppressAutoHyphens w:val="0"/>
        <w:spacing w:before="100" w:after="100" w:line="288" w:lineRule="auto"/>
        <w:ind w:left="714" w:right="60" w:hanging="357"/>
        <w:jc w:val="both"/>
        <w:rPr>
          <w:rFonts w:ascii="Arial" w:hAnsi="Arial" w:cs="Arial"/>
          <w:sz w:val="20"/>
        </w:rPr>
      </w:pPr>
      <w:r>
        <w:rPr>
          <w:rFonts w:ascii="Arial" w:hAnsi="Arial" w:cs="Arial"/>
          <w:b/>
          <w:bCs/>
          <w:sz w:val="20"/>
        </w:rPr>
        <w:t xml:space="preserve">ostatní úrazy – </w:t>
      </w:r>
      <w:r>
        <w:rPr>
          <w:rFonts w:ascii="Arial" w:hAnsi="Arial" w:cs="Arial"/>
          <w:bCs/>
          <w:sz w:val="20"/>
        </w:rPr>
        <w:t xml:space="preserve">za ostatní úrazy jsou považovány případy </w:t>
      </w:r>
      <w:r>
        <w:rPr>
          <w:rFonts w:ascii="Arial" w:hAnsi="Arial" w:cs="Arial"/>
          <w:sz w:val="20"/>
        </w:rPr>
        <w:t>poškození zdraví, na jehož následky je postižený v dočasné pracovní neschopnosti, které však lékařem nebyly vyhodnoceny jako pracovní úraz.</w:t>
      </w:r>
    </w:p>
    <w:p w:rsidR="005578C1" w:rsidRDefault="005578C1" w:rsidP="005578C1">
      <w:pPr>
        <w:pStyle w:val="Nadpis3"/>
        <w:spacing w:before="240" w:after="120"/>
        <w:rPr>
          <w:color w:val="FF0000"/>
        </w:rPr>
      </w:pPr>
      <w:bookmarkStart w:id="16" w:name="_Toc465077852"/>
      <w:bookmarkStart w:id="17" w:name="_Toc483838329"/>
      <w:bookmarkStart w:id="18" w:name="_Toc483901817"/>
      <w:r>
        <w:t xml:space="preserve">Průměrný počet </w:t>
      </w:r>
      <w:proofErr w:type="spellStart"/>
      <w:r>
        <w:t>nemocensky</w:t>
      </w:r>
      <w:proofErr w:type="spellEnd"/>
      <w:r>
        <w:t xml:space="preserve"> pojištěných</w:t>
      </w:r>
      <w:bookmarkEnd w:id="16"/>
      <w:bookmarkEnd w:id="17"/>
      <w:bookmarkEnd w:id="18"/>
      <w:r>
        <w:t xml:space="preserve"> </w:t>
      </w:r>
    </w:p>
    <w:p w:rsidR="00344B81" w:rsidRDefault="00F869C8" w:rsidP="005578C1">
      <w:pPr>
        <w:jc w:val="both"/>
        <w:rPr>
          <w:rFonts w:ascii="Tahoma" w:hAnsi="Tahoma" w:cs="Tahoma"/>
          <w:szCs w:val="20"/>
        </w:rPr>
      </w:pPr>
      <w:r w:rsidRPr="00BA5740">
        <w:rPr>
          <w:rFonts w:ascii="Tahoma" w:hAnsi="Tahoma" w:cs="Tahoma"/>
          <w:szCs w:val="20"/>
        </w:rPr>
        <w:t xml:space="preserve">Ukazatel zahrnuje počet </w:t>
      </w:r>
      <w:proofErr w:type="spellStart"/>
      <w:r w:rsidRPr="00BA5740">
        <w:rPr>
          <w:rFonts w:ascii="Tahoma" w:hAnsi="Tahoma" w:cs="Tahoma"/>
          <w:szCs w:val="20"/>
        </w:rPr>
        <w:t>nemocensky</w:t>
      </w:r>
      <w:proofErr w:type="spellEnd"/>
      <w:r w:rsidRPr="00BA5740">
        <w:rPr>
          <w:rFonts w:ascii="Tahoma" w:hAnsi="Tahoma" w:cs="Tahoma"/>
          <w:szCs w:val="20"/>
        </w:rPr>
        <w:t xml:space="preserve"> pojištěných osob, které byly alespoň po 1 den vykazovaného období </w:t>
      </w:r>
      <w:proofErr w:type="spellStart"/>
      <w:r w:rsidRPr="00BA5740">
        <w:rPr>
          <w:rFonts w:ascii="Tahoma" w:hAnsi="Tahoma" w:cs="Tahoma"/>
          <w:szCs w:val="20"/>
        </w:rPr>
        <w:t>nemocensky</w:t>
      </w:r>
      <w:proofErr w:type="spellEnd"/>
      <w:r w:rsidRPr="00BA5740">
        <w:rPr>
          <w:rFonts w:ascii="Tahoma" w:hAnsi="Tahoma" w:cs="Tahoma"/>
          <w:szCs w:val="20"/>
        </w:rPr>
        <w:t xml:space="preserve"> pojištěné u daného zaměstnavatele na jeho mzdové účtárně, přepočtený dle počtu kalendářních dnů trvání daného pojištění v daném období.  Definice </w:t>
      </w:r>
      <w:proofErr w:type="spellStart"/>
      <w:r w:rsidRPr="00BA5740">
        <w:rPr>
          <w:rFonts w:ascii="Tahoma" w:hAnsi="Tahoma" w:cs="Tahoma"/>
          <w:szCs w:val="20"/>
        </w:rPr>
        <w:t>nemocensky</w:t>
      </w:r>
      <w:proofErr w:type="spellEnd"/>
      <w:r w:rsidRPr="00BA5740">
        <w:rPr>
          <w:rFonts w:ascii="Tahoma" w:hAnsi="Tahoma" w:cs="Tahoma"/>
          <w:szCs w:val="20"/>
        </w:rPr>
        <w:t xml:space="preserve"> pojištěných osob je vymezena v § 5 zákona č. 187/2006 Sb., nemocenském pojištění a v § 6 až 10 citovaného zákona </w:t>
      </w:r>
      <w:r w:rsidRPr="00BA5740">
        <w:rPr>
          <w:rFonts w:ascii="Segoe UI" w:hAnsi="Segoe UI" w:cs="Segoe UI"/>
          <w:szCs w:val="20"/>
        </w:rPr>
        <w:t xml:space="preserve">(položka tedy zahrnuje i osoby pobírající dávku </w:t>
      </w:r>
      <w:r w:rsidR="00E1798C" w:rsidRPr="00BA5740">
        <w:rPr>
          <w:rFonts w:ascii="Segoe UI" w:hAnsi="Segoe UI" w:cs="Segoe UI"/>
          <w:bCs/>
          <w:szCs w:val="20"/>
        </w:rPr>
        <w:t>nemocenské</w:t>
      </w:r>
      <w:r w:rsidRPr="00BA5740">
        <w:rPr>
          <w:rFonts w:ascii="Segoe UI" w:hAnsi="Segoe UI" w:cs="Segoe UI"/>
          <w:szCs w:val="20"/>
        </w:rPr>
        <w:t>, ošetřovné, peněžitá pomoc v mateřství, rodičovský příspěvek</w:t>
      </w:r>
      <w:r w:rsidRPr="00BA5740">
        <w:rPr>
          <w:rFonts w:ascii="Tahoma" w:hAnsi="Tahoma" w:cs="Tahoma"/>
          <w:szCs w:val="20"/>
        </w:rPr>
        <w:t xml:space="preserve"> </w:t>
      </w:r>
      <w:r w:rsidRPr="00BA5740">
        <w:rPr>
          <w:rFonts w:ascii="Segoe UI" w:hAnsi="Segoe UI" w:cs="Segoe UI"/>
          <w:szCs w:val="20"/>
        </w:rPr>
        <w:t>a vyrovnávací příspěvek v těhotenství a mateřství a osoby vykonávající zaměstnání malého rozsahu). </w:t>
      </w:r>
      <w:r w:rsidRPr="00BA5740">
        <w:rPr>
          <w:rFonts w:ascii="Tahoma" w:hAnsi="Tahoma" w:cs="Tahoma"/>
          <w:szCs w:val="20"/>
        </w:rPr>
        <w:t xml:space="preserve"> Do ukazatele jsou započítáváni všichni pojištěnci, jejichž nemocenské pojištění přísluší dle § 82 písmena a)  České správě sociálního zabezpečení tj. jde o pojištěnce uvedené v § 5 písmene a) bodech 1, 3-13 a 15-22. Věcná příslušnost ostatních pojištěnců uvedených v § 5 písmene a) bodech 2 a 14  přísluší služebním orgánům státní správy § 82 bodů b)-h) zákona 187/2006 Sb.  Nejsou tedy započteni příslušníci Policie ČR, Hasičského záchranného sboru, Celní správy, Vězeňské služby, Generální inspekce bezpečnostních sborů, Bezpečnostní informační služby a Úřadu pro zahraniční styky a informace a vojáci z povolání a odsouzení ve výkonu trestu odnětí svobody zařazení do práce a osoby ve výkonu zabezpečovací detence zařazené do práce. </w:t>
      </w:r>
    </w:p>
    <w:p w:rsidR="00F869C8" w:rsidRPr="00BA5740" w:rsidRDefault="00F869C8" w:rsidP="005578C1">
      <w:pPr>
        <w:jc w:val="both"/>
        <w:rPr>
          <w:rFonts w:cs="Arial"/>
        </w:rPr>
      </w:pPr>
      <w:r w:rsidRPr="00BA5740">
        <w:rPr>
          <w:rFonts w:ascii="Tahoma" w:hAnsi="Tahoma" w:cs="Tahoma"/>
          <w:szCs w:val="20"/>
        </w:rPr>
        <w:t>V případě více překrývajících se pojistných vztahů pojištěnce v rámci jednoho zaměstnavatele a jedné mzdové účtárny se započítává pojištěnec pouze jedenkrát. V ostatních případech je pojištěnec započítáván tolikrát, kolik má pracovních poměrů.</w:t>
      </w:r>
    </w:p>
    <w:p w:rsidR="005578C1" w:rsidRPr="00825628" w:rsidRDefault="005578C1" w:rsidP="005578C1">
      <w:pPr>
        <w:pStyle w:val="Zkladntextodsazen"/>
        <w:spacing w:after="60" w:line="288" w:lineRule="auto"/>
        <w:ind w:left="0" w:firstLine="708"/>
        <w:jc w:val="both"/>
        <w:rPr>
          <w:rFonts w:cs="Arial"/>
          <w:szCs w:val="24"/>
          <w:u w:val="single"/>
        </w:rPr>
      </w:pPr>
      <w:r w:rsidRPr="00825628">
        <w:rPr>
          <w:rFonts w:cs="Arial"/>
          <w:szCs w:val="24"/>
          <w:u w:val="single"/>
        </w:rPr>
        <w:t>Způsob výpočtu:</w:t>
      </w:r>
    </w:p>
    <w:p w:rsidR="005578C1" w:rsidRDefault="005578C1" w:rsidP="005578C1">
      <w:pPr>
        <w:spacing w:after="120"/>
        <w:jc w:val="both"/>
        <w:rPr>
          <w:rFonts w:cs="Arial"/>
        </w:rPr>
      </w:pPr>
      <w:r>
        <w:rPr>
          <w:rFonts w:cs="Arial"/>
        </w:rPr>
        <w:t xml:space="preserve">Průměrný počet </w:t>
      </w:r>
      <w:proofErr w:type="spellStart"/>
      <w:r>
        <w:rPr>
          <w:rFonts w:cs="Arial"/>
        </w:rPr>
        <w:t>nemocensky</w:t>
      </w:r>
      <w:proofErr w:type="spellEnd"/>
      <w:r>
        <w:rPr>
          <w:rFonts w:cs="Arial"/>
        </w:rPr>
        <w:t xml:space="preserve"> pojištěných osob = počet dní nemocenského pojištění jednotlivých pojištěných osob ve vykazovaném období / počet kalendářních dní ve vykazovaném období.</w:t>
      </w:r>
    </w:p>
    <w:p w:rsidR="005578C1" w:rsidRDefault="005578C1" w:rsidP="005578C1">
      <w:pPr>
        <w:pStyle w:val="Nadpis3"/>
        <w:pageBreakBefore/>
        <w:spacing w:before="240" w:after="120"/>
      </w:pPr>
      <w:bookmarkStart w:id="19" w:name="_Toc465077853"/>
      <w:bookmarkStart w:id="20" w:name="_Toc483838330"/>
      <w:bookmarkStart w:id="21" w:name="_Toc483901818"/>
      <w:r>
        <w:lastRenderedPageBreak/>
        <w:t xml:space="preserve">Průměrný počet </w:t>
      </w:r>
      <w:proofErr w:type="spellStart"/>
      <w:r>
        <w:t>nemocensky</w:t>
      </w:r>
      <w:proofErr w:type="spellEnd"/>
      <w:r>
        <w:t xml:space="preserve"> pojištěných mladistvých</w:t>
      </w:r>
      <w:bookmarkEnd w:id="19"/>
      <w:bookmarkEnd w:id="20"/>
      <w:bookmarkEnd w:id="21"/>
    </w:p>
    <w:p w:rsidR="005578C1" w:rsidRDefault="005578C1" w:rsidP="005578C1">
      <w:pPr>
        <w:spacing w:after="120"/>
      </w:pPr>
      <w:bookmarkStart w:id="22" w:name="_Toc449682769"/>
      <w:bookmarkStart w:id="23" w:name="_Toc449682927"/>
      <w:bookmarkStart w:id="24" w:name="_Toc449683025"/>
      <w:bookmarkStart w:id="25" w:name="_Toc449683097"/>
      <w:bookmarkStart w:id="26" w:name="_Toc449683478"/>
      <w:bookmarkStart w:id="27" w:name="_Toc449685168"/>
      <w:bookmarkStart w:id="28" w:name="_Toc449685196"/>
      <w:r>
        <w:t xml:space="preserve">Ukazatel představuje průměrný počet mladistvých </w:t>
      </w:r>
      <w:proofErr w:type="spellStart"/>
      <w:r>
        <w:t>nemocensky</w:t>
      </w:r>
      <w:proofErr w:type="spellEnd"/>
      <w:r>
        <w:t xml:space="preserve"> pojištěných zaměstnanců do 18 let včetně </w:t>
      </w:r>
      <w:r>
        <w:rPr>
          <w:szCs w:val="20"/>
        </w:rPr>
        <w:t>(z</w:t>
      </w:r>
      <w:r w:rsidRPr="005C3B83">
        <w:rPr>
          <w:bCs/>
          <w:szCs w:val="20"/>
        </w:rPr>
        <w:t xml:space="preserve">ákon č. 65/1965 Sb., zákoník práce </w:t>
      </w:r>
      <w:r>
        <w:t>§ 163)</w:t>
      </w:r>
      <w:bookmarkEnd w:id="22"/>
      <w:bookmarkEnd w:id="23"/>
      <w:bookmarkEnd w:id="24"/>
      <w:bookmarkEnd w:id="25"/>
      <w:bookmarkEnd w:id="26"/>
      <w:bookmarkEnd w:id="27"/>
      <w:bookmarkEnd w:id="28"/>
      <w:r>
        <w:t>.</w:t>
      </w:r>
    </w:p>
    <w:p w:rsidR="005578C1" w:rsidRPr="00825628" w:rsidRDefault="005578C1" w:rsidP="005578C1">
      <w:pPr>
        <w:pStyle w:val="Zkladntextodsazen"/>
        <w:spacing w:after="60" w:line="288" w:lineRule="auto"/>
        <w:ind w:left="0" w:firstLine="708"/>
        <w:jc w:val="both"/>
        <w:rPr>
          <w:rFonts w:cs="Arial"/>
          <w:b/>
          <w:szCs w:val="22"/>
          <w:u w:val="single"/>
        </w:rPr>
      </w:pPr>
      <w:r w:rsidRPr="00825628">
        <w:rPr>
          <w:rFonts w:cs="Arial"/>
          <w:u w:val="single"/>
        </w:rPr>
        <w:t>Způsob výpočtu:</w:t>
      </w:r>
    </w:p>
    <w:p w:rsidR="005578C1" w:rsidRDefault="005578C1" w:rsidP="005578C1">
      <w:pPr>
        <w:spacing w:after="120"/>
        <w:jc w:val="both"/>
        <w:rPr>
          <w:rFonts w:cs="Arial"/>
          <w:szCs w:val="22"/>
        </w:rPr>
      </w:pPr>
      <w:r>
        <w:rPr>
          <w:rFonts w:cs="Arial"/>
          <w:szCs w:val="22"/>
        </w:rPr>
        <w:t xml:space="preserve">Průměrný počet </w:t>
      </w:r>
      <w:proofErr w:type="spellStart"/>
      <w:r>
        <w:rPr>
          <w:rFonts w:cs="Arial"/>
          <w:szCs w:val="22"/>
        </w:rPr>
        <w:t>nemocensky</w:t>
      </w:r>
      <w:proofErr w:type="spellEnd"/>
      <w:r>
        <w:rPr>
          <w:rFonts w:cs="Arial"/>
          <w:szCs w:val="22"/>
        </w:rPr>
        <w:t xml:space="preserve"> pojištěných mladistvých = počet dní nemocenského pojištění mladistvých ve vykazovaném období / počet kalendářních dní ve vykazovaném období.</w:t>
      </w:r>
    </w:p>
    <w:p w:rsidR="005578C1" w:rsidRDefault="005578C1" w:rsidP="005578C1">
      <w:pPr>
        <w:pStyle w:val="Nadpis3"/>
        <w:spacing w:before="240" w:after="120"/>
      </w:pPr>
      <w:bookmarkStart w:id="29" w:name="_Toc465077854"/>
      <w:bookmarkStart w:id="30" w:name="_Toc483838331"/>
      <w:bookmarkStart w:id="31" w:name="_Toc483901819"/>
      <w:r>
        <w:t>Počet pracovně právních pojistných vztahů</w:t>
      </w:r>
      <w:bookmarkEnd w:id="29"/>
      <w:bookmarkEnd w:id="30"/>
      <w:bookmarkEnd w:id="31"/>
    </w:p>
    <w:p w:rsidR="005578C1" w:rsidRDefault="005578C1" w:rsidP="005578C1">
      <w:pPr>
        <w:jc w:val="both"/>
        <w:rPr>
          <w:rFonts w:cs="Arial"/>
          <w:szCs w:val="20"/>
        </w:rPr>
      </w:pPr>
      <w:r>
        <w:rPr>
          <w:rFonts w:cs="Arial"/>
          <w:szCs w:val="20"/>
        </w:rPr>
        <w:t xml:space="preserve">Ukazatel udává celkový počet pojistných vztahů </w:t>
      </w:r>
      <w:proofErr w:type="spellStart"/>
      <w:r>
        <w:rPr>
          <w:rFonts w:cs="Arial"/>
          <w:szCs w:val="20"/>
        </w:rPr>
        <w:t>nemocensky</w:t>
      </w:r>
      <w:proofErr w:type="spellEnd"/>
      <w:r>
        <w:rPr>
          <w:rFonts w:cs="Arial"/>
          <w:szCs w:val="20"/>
        </w:rPr>
        <w:t xml:space="preserve"> pojištěných osob, které byly alespoň 1 den vykazovaného období </w:t>
      </w:r>
      <w:proofErr w:type="spellStart"/>
      <w:r>
        <w:rPr>
          <w:rFonts w:cs="Arial"/>
          <w:szCs w:val="20"/>
        </w:rPr>
        <w:t>nemocensky</w:t>
      </w:r>
      <w:proofErr w:type="spellEnd"/>
      <w:r>
        <w:rPr>
          <w:rFonts w:cs="Arial"/>
          <w:szCs w:val="20"/>
        </w:rPr>
        <w:t xml:space="preserve"> pojištěné u daného zaměstnavatele v jeho mzdové účtárně. U zaměstnanců právnických osob a zaměstnanců fyzických osob se započítávají pojistné vztahy všech zaměstnanců </w:t>
      </w:r>
      <w:proofErr w:type="spellStart"/>
      <w:r>
        <w:rPr>
          <w:rFonts w:cs="Arial"/>
          <w:szCs w:val="20"/>
        </w:rPr>
        <w:t>nemocensky</w:t>
      </w:r>
      <w:proofErr w:type="spellEnd"/>
      <w:r>
        <w:rPr>
          <w:rFonts w:cs="Arial"/>
          <w:szCs w:val="20"/>
        </w:rPr>
        <w:t xml:space="preserve"> pojištěných dle § 5 zákona č. 187/2006 Sb., o nemocenském pojištění a kteří jsou účastny pojištění dle § 6 až 10 citovaného zákona (položka tedy zahrnuje i osoby pobírající dávku ošetřovné, peněžitá pomoc v mateřství, rodičovský příspěvek a vyrovnávací příspěvek v těhotenství a mateřství a osoby vykonávající zaměstnání malého rozsahu). Nejsou započteni příslušníci dle bodu 2 písmene a) § 5 zákona č. 187/2006 Sb., o nemocenském pojištění, tj., příslušníci Policie ČR, Hasičského záchranného sboru, Celní správy, Vězeňské služby, Generální inspekce bezpečnostních sborů, Bezpečnostní informační služby a Úřadu pro zahraniční styky a informace a vojáci z povolání.</w:t>
      </w:r>
    </w:p>
    <w:p w:rsidR="005578C1" w:rsidRDefault="005578C1" w:rsidP="005578C1">
      <w:pPr>
        <w:jc w:val="both"/>
        <w:rPr>
          <w:rFonts w:cs="Arial"/>
          <w:szCs w:val="20"/>
        </w:rPr>
      </w:pPr>
      <w:r>
        <w:rPr>
          <w:rFonts w:cs="Arial"/>
          <w:szCs w:val="20"/>
        </w:rPr>
        <w:t>V případě více pojistných vztahů jedné osoby na dané mzdové účtárně se započtou všechny takové pojistné vztahy. Pokud se však pojistné vztahy shodného druhu jedné osoby u jednoho zaměstnavatele překrývají nebo navazují bez mezery je jejich sjednocení považováno za jeden pojistný vztah.</w:t>
      </w:r>
    </w:p>
    <w:p w:rsidR="005578C1" w:rsidRDefault="005578C1" w:rsidP="005578C1">
      <w:pPr>
        <w:spacing w:after="120"/>
        <w:jc w:val="both"/>
        <w:rPr>
          <w:rFonts w:cs="Arial"/>
          <w:szCs w:val="20"/>
        </w:rPr>
      </w:pPr>
      <w:r>
        <w:rPr>
          <w:rFonts w:cs="Arial"/>
          <w:szCs w:val="20"/>
        </w:rPr>
        <w:t>Ukazatel se nepřepočítává na počet kalendářních dnů ve sledovaném období jednoho roku.</w:t>
      </w:r>
    </w:p>
    <w:p w:rsidR="005578C1" w:rsidRDefault="005578C1" w:rsidP="005578C1">
      <w:pPr>
        <w:autoSpaceDE w:val="0"/>
        <w:autoSpaceDN w:val="0"/>
        <w:adjustRightInd w:val="0"/>
        <w:jc w:val="both"/>
        <w:rPr>
          <w:rFonts w:cs="Arial"/>
          <w:szCs w:val="20"/>
        </w:rPr>
      </w:pPr>
      <w:r>
        <w:rPr>
          <w:rFonts w:ascii="ArialMT" w:hAnsi="ArialMT" w:cs="ArialMT"/>
          <w:szCs w:val="20"/>
        </w:rPr>
        <w:t xml:space="preserve">V roce 2009 došlo ke změně v </w:t>
      </w:r>
      <w:r w:rsidRPr="00D70B0B">
        <w:rPr>
          <w:rFonts w:ascii="ArialMT" w:hAnsi="ArialMT" w:cs="ArialMT"/>
          <w:szCs w:val="20"/>
        </w:rPr>
        <w:t>metodice vykazování a čerpání nemocenské</w:t>
      </w:r>
      <w:r>
        <w:rPr>
          <w:rFonts w:ascii="ArialMT" w:hAnsi="ArialMT" w:cs="ArialMT"/>
          <w:szCs w:val="20"/>
        </w:rPr>
        <w:t>,</w:t>
      </w:r>
      <w:r w:rsidRPr="00D70B0B">
        <w:rPr>
          <w:rFonts w:ascii="ArialMT" w:hAnsi="ArialMT" w:cs="ArialMT"/>
          <w:szCs w:val="20"/>
        </w:rPr>
        <w:t xml:space="preserve"> sběru dat a jejich zpracování</w:t>
      </w:r>
      <w:r>
        <w:rPr>
          <w:rFonts w:ascii="ArialMT" w:hAnsi="ArialMT" w:cs="ArialMT"/>
          <w:szCs w:val="20"/>
        </w:rPr>
        <w:t xml:space="preserve"> </w:t>
      </w:r>
      <w:r w:rsidRPr="00D70B0B">
        <w:rPr>
          <w:rFonts w:ascii="ArialMT" w:hAnsi="ArialMT" w:cs="ArialMT"/>
          <w:szCs w:val="20"/>
        </w:rPr>
        <w:t xml:space="preserve">Českou správou sociálního zabezpečení </w:t>
      </w:r>
      <w:r>
        <w:rPr>
          <w:rFonts w:ascii="ArialMT" w:hAnsi="ArialMT" w:cs="ArialMT"/>
          <w:szCs w:val="20"/>
        </w:rPr>
        <w:t xml:space="preserve">(ČSSZ), </w:t>
      </w:r>
      <w:r w:rsidRPr="00D70B0B">
        <w:rPr>
          <w:rFonts w:ascii="ArialMT" w:hAnsi="ArialMT" w:cs="ArialMT"/>
          <w:szCs w:val="20"/>
        </w:rPr>
        <w:t>vlivem změny zákona</w:t>
      </w:r>
      <w:r>
        <w:rPr>
          <w:rFonts w:ascii="ArialMT" w:hAnsi="ArialMT" w:cs="ArialMT"/>
          <w:szCs w:val="20"/>
        </w:rPr>
        <w:t xml:space="preserve"> </w:t>
      </w:r>
      <w:r w:rsidRPr="00D70B0B">
        <w:rPr>
          <w:rFonts w:ascii="ArialMT" w:hAnsi="ArialMT" w:cs="ArialMT"/>
          <w:szCs w:val="20"/>
        </w:rPr>
        <w:t xml:space="preserve">o nemocenském pojištění </w:t>
      </w:r>
      <w:r>
        <w:rPr>
          <w:rFonts w:ascii="ArialMT" w:hAnsi="ArialMT" w:cs="ArialMT"/>
          <w:szCs w:val="20"/>
        </w:rPr>
        <w:t xml:space="preserve">se projevily </w:t>
      </w:r>
      <w:r w:rsidRPr="00D70B0B">
        <w:rPr>
          <w:rFonts w:ascii="ArialMT" w:hAnsi="ArialMT" w:cs="ArialMT"/>
          <w:szCs w:val="20"/>
        </w:rPr>
        <w:t xml:space="preserve">některé odlišnosti oproti dosavadní praxi. </w:t>
      </w:r>
      <w:r>
        <w:rPr>
          <w:rFonts w:cs="Arial"/>
          <w:szCs w:val="20"/>
        </w:rPr>
        <w:t>Data z České správy sociálního zabezpečení jsou informačním zdrojem pro výpočet ukazatelů pracovní neschopnosti a nemocnosti obecně. Do roku 2009 byly sledovány veškeré ukazatele za jednotlivé zaměstnavatele zvlášť (dle výběrového šetření), přičemž pojištěnec a jeho údaje o dočasné pracovní neschopnosti byly započítávány v rámci jednoho zaměstnavatele pouze jedenkrát. ČSSZ však eviduje dočasné pracovní neschopnosti na každý pojistný vztah zvlášť, bez ohledu, zda jde vztah u jednoho či více zaměstnavatelů. Od roku 2009 bylo tedy nutné přidat ukazatel počet pracovně právních pojistných vztahů, který není závislý na příslušném zaměstnavateli a slouží správnému porovnání údajů o dočasných pracovních neschopnostech.   </w:t>
      </w:r>
    </w:p>
    <w:p w:rsidR="005578C1" w:rsidRDefault="005578C1" w:rsidP="005578C1">
      <w:pPr>
        <w:pStyle w:val="Nadpis3"/>
        <w:spacing w:before="240" w:after="120"/>
      </w:pPr>
      <w:bookmarkStart w:id="32" w:name="_Toc465077855"/>
      <w:bookmarkStart w:id="33" w:name="_Toc483838332"/>
      <w:bookmarkStart w:id="34" w:name="_Toc483901820"/>
      <w:r>
        <w:t>Počet nově hlášených případů dočasné pracovní neschopnosti</w:t>
      </w:r>
      <w:bookmarkEnd w:id="32"/>
      <w:bookmarkEnd w:id="33"/>
      <w:bookmarkEnd w:id="34"/>
      <w:r>
        <w:t xml:space="preserve"> </w:t>
      </w:r>
    </w:p>
    <w:p w:rsidR="005578C1" w:rsidRDefault="005578C1" w:rsidP="005578C1">
      <w:pPr>
        <w:jc w:val="both"/>
        <w:rPr>
          <w:rFonts w:cs="Arial"/>
        </w:rPr>
      </w:pPr>
      <w:r>
        <w:rPr>
          <w:rFonts w:cs="Arial"/>
        </w:rPr>
        <w:t xml:space="preserve">Vykazují se nově hlášené případy pracovní neschopnosti ve sledovaném období na základě hlášení o vzniku pracovní neschopnosti </w:t>
      </w:r>
      <w:proofErr w:type="spellStart"/>
      <w:r>
        <w:rPr>
          <w:rFonts w:cs="Arial"/>
        </w:rPr>
        <w:t>nemocensky</w:t>
      </w:r>
      <w:proofErr w:type="spellEnd"/>
      <w:r>
        <w:rPr>
          <w:rFonts w:cs="Arial"/>
        </w:rPr>
        <w:t xml:space="preserve"> pojištěných osob. </w:t>
      </w:r>
    </w:p>
    <w:p w:rsidR="005578C1" w:rsidRDefault="005578C1" w:rsidP="005578C1">
      <w:pPr>
        <w:jc w:val="both"/>
        <w:rPr>
          <w:rFonts w:cs="Arial"/>
          <w:b/>
        </w:rPr>
      </w:pPr>
      <w:r>
        <w:rPr>
          <w:rFonts w:cs="Arial"/>
          <w:szCs w:val="20"/>
        </w:rPr>
        <w:t>Na rozdíl od statistik nově hlášených případů dočasné neschopnosti, ČSÚ</w:t>
      </w:r>
      <w:r>
        <w:rPr>
          <w:rFonts w:cs="Arial"/>
        </w:rPr>
        <w:t xml:space="preserve">, sleduje a zjišťuje </w:t>
      </w:r>
      <w:r>
        <w:rPr>
          <w:rFonts w:cs="Arial"/>
          <w:szCs w:val="20"/>
        </w:rPr>
        <w:t xml:space="preserve">Ústav zdravotnických informací a </w:t>
      </w:r>
      <w:r>
        <w:rPr>
          <w:rFonts w:cs="Arial"/>
        </w:rPr>
        <w:t>statistiky ČR dočasné pracovní neschopnosti z dat ČSSZ pouze pro případy ukončené ve sledovaném roce. Rozdíly v počtech nově hlášených a ukončených případů dočasné pracovní neschopnosti mezi oběma zdroji jsou dány odlišnou metodikou sběru dat.</w:t>
      </w:r>
    </w:p>
    <w:p w:rsidR="005578C1" w:rsidRDefault="005578C1" w:rsidP="005578C1">
      <w:pPr>
        <w:pStyle w:val="Nadpis3"/>
        <w:spacing w:before="240" w:after="120"/>
        <w:rPr>
          <w:color w:val="FF0000"/>
          <w:szCs w:val="20"/>
        </w:rPr>
      </w:pPr>
      <w:bookmarkStart w:id="35" w:name="_Toc465077856"/>
      <w:bookmarkStart w:id="36" w:name="_Toc483838333"/>
      <w:bookmarkStart w:id="37" w:name="_Toc483901821"/>
      <w:r>
        <w:t>Počet kalendářních dnů dočasné pracovní neschopnosti</w:t>
      </w:r>
      <w:bookmarkEnd w:id="35"/>
      <w:bookmarkEnd w:id="36"/>
      <w:bookmarkEnd w:id="37"/>
      <w:r>
        <w:t xml:space="preserve"> </w:t>
      </w:r>
    </w:p>
    <w:p w:rsidR="005578C1" w:rsidRDefault="005578C1" w:rsidP="005578C1">
      <w:pPr>
        <w:spacing w:after="120"/>
        <w:jc w:val="both"/>
        <w:rPr>
          <w:rFonts w:cs="Arial"/>
          <w:szCs w:val="20"/>
        </w:rPr>
      </w:pPr>
      <w:r>
        <w:rPr>
          <w:rFonts w:cs="Arial"/>
          <w:szCs w:val="20"/>
        </w:rPr>
        <w:t xml:space="preserve">Ukazatel vykazuje celkový počet kalendářních dnů, po které byli v daném období (roce) </w:t>
      </w:r>
      <w:proofErr w:type="spellStart"/>
      <w:r>
        <w:rPr>
          <w:rFonts w:cs="Arial"/>
          <w:szCs w:val="20"/>
        </w:rPr>
        <w:t>nemocensky</w:t>
      </w:r>
      <w:proofErr w:type="spellEnd"/>
      <w:r>
        <w:rPr>
          <w:rFonts w:cs="Arial"/>
          <w:szCs w:val="20"/>
        </w:rPr>
        <w:t xml:space="preserve"> pojištění zaměstnanci práce neschopni z příčin uvedených ve formuláři „Rozhodnutí o dočasné pracovní neschopnosti“. Počet kalendářních dnů strávených v pracovní neschopnosti je zjišťován na základě hlášení </w:t>
      </w:r>
      <w:r>
        <w:rPr>
          <w:rFonts w:cs="Arial"/>
          <w:szCs w:val="20"/>
        </w:rPr>
        <w:lastRenderedPageBreak/>
        <w:t>o vzniku a ukončení pracovní neschopnosti. Do počtu případů a počtu kalendářních dnů pracovní neschopnosti patří i pracovní neschopnost vzniklá po zániku pojištění v tzv. ochranné lhůtě sedmi kalendářních dnů.</w:t>
      </w:r>
    </w:p>
    <w:p w:rsidR="005578C1" w:rsidRDefault="005578C1" w:rsidP="005578C1">
      <w:pPr>
        <w:pStyle w:val="Nadpis3"/>
        <w:spacing w:before="240" w:after="120"/>
      </w:pPr>
      <w:bookmarkStart w:id="38" w:name="_Toc465077857"/>
      <w:bookmarkStart w:id="39" w:name="_Toc483838334"/>
      <w:bookmarkStart w:id="40" w:name="_Toc483901822"/>
      <w:r>
        <w:t>Pracovní úrazy s pracovní neschopností delší než 3 dny</w:t>
      </w:r>
      <w:bookmarkEnd w:id="38"/>
      <w:bookmarkEnd w:id="39"/>
      <w:bookmarkEnd w:id="40"/>
      <w:r>
        <w:t xml:space="preserve"> </w:t>
      </w:r>
    </w:p>
    <w:p w:rsidR="005578C1" w:rsidRDefault="005578C1" w:rsidP="005578C1">
      <w:pPr>
        <w:spacing w:after="120"/>
        <w:jc w:val="both"/>
        <w:rPr>
          <w:rFonts w:cs="Arial"/>
        </w:rPr>
      </w:pPr>
      <w:r>
        <w:rPr>
          <w:rFonts w:cs="Arial"/>
        </w:rPr>
        <w:t>Ukazatel zahrnuje případy pracovních úrazů, které měly za následek pracovní neschopnost delší než tři kalendářní dny. Do těchto tří dnů se nezapočítává den, ve kterém k úrazu došlo.</w:t>
      </w:r>
    </w:p>
    <w:p w:rsidR="005578C1" w:rsidRDefault="005578C1" w:rsidP="005578C1">
      <w:pPr>
        <w:pStyle w:val="Nadpis3"/>
        <w:spacing w:before="240" w:after="120"/>
      </w:pPr>
      <w:bookmarkStart w:id="41" w:name="_Toc465077858"/>
      <w:bookmarkStart w:id="42" w:name="_Toc483838335"/>
      <w:bookmarkStart w:id="43" w:name="_Toc483901823"/>
      <w:r>
        <w:t>Počet případů pracovní neschopnosti na 100 pojištěnců</w:t>
      </w:r>
      <w:bookmarkEnd w:id="41"/>
      <w:bookmarkEnd w:id="42"/>
      <w:bookmarkEnd w:id="43"/>
    </w:p>
    <w:p w:rsidR="005578C1" w:rsidRDefault="005578C1" w:rsidP="005578C1">
      <w:pPr>
        <w:pStyle w:val="Zkladntextodsazen"/>
        <w:spacing w:after="120" w:line="288" w:lineRule="auto"/>
        <w:ind w:left="0"/>
        <w:jc w:val="both"/>
        <w:rPr>
          <w:rFonts w:cs="Arial"/>
        </w:rPr>
      </w:pPr>
      <w:r>
        <w:rPr>
          <w:rFonts w:cs="Arial"/>
        </w:rPr>
        <w:t>Ukazatel vyjadřuje počet nově hlášených případů pracovní neschopnosti, které připadají v průměru na 100 </w:t>
      </w:r>
      <w:proofErr w:type="spellStart"/>
      <w:r>
        <w:rPr>
          <w:rFonts w:cs="Arial"/>
        </w:rPr>
        <w:t>nemocensky</w:t>
      </w:r>
      <w:proofErr w:type="spellEnd"/>
      <w:r>
        <w:rPr>
          <w:rFonts w:cs="Arial"/>
        </w:rPr>
        <w:t xml:space="preserve"> pojištěných. </w:t>
      </w:r>
    </w:p>
    <w:p w:rsidR="005578C1" w:rsidRPr="00825628" w:rsidRDefault="005578C1" w:rsidP="005578C1">
      <w:pPr>
        <w:pStyle w:val="Zkladntextodsazen"/>
        <w:spacing w:after="60"/>
        <w:ind w:left="0" w:firstLine="709"/>
        <w:jc w:val="both"/>
        <w:rPr>
          <w:rFonts w:cs="Arial"/>
          <w:u w:val="single"/>
        </w:rPr>
      </w:pPr>
      <w:r w:rsidRPr="00825628">
        <w:rPr>
          <w:rFonts w:cs="Arial"/>
          <w:u w:val="single"/>
        </w:rPr>
        <w:t>Způsob výpočtu:</w:t>
      </w:r>
    </w:p>
    <w:p w:rsidR="005578C1" w:rsidRDefault="005578C1" w:rsidP="005578C1">
      <w:pPr>
        <w:pStyle w:val="Zkladntextodsazen"/>
        <w:spacing w:after="60" w:line="288" w:lineRule="auto"/>
        <w:ind w:left="0"/>
        <w:jc w:val="both"/>
        <w:rPr>
          <w:rFonts w:cs="Arial"/>
          <w:szCs w:val="22"/>
        </w:rPr>
      </w:pPr>
      <w:r>
        <w:rPr>
          <w:rFonts w:cs="Arial"/>
          <w:szCs w:val="22"/>
        </w:rPr>
        <w:t xml:space="preserve">Počet případů pracovní neschopnosti na 100 pojištěnců = nově hlášené případy dočasné pracovní neschopnosti x 100 / průměrný počet osob </w:t>
      </w:r>
      <w:proofErr w:type="spellStart"/>
      <w:r>
        <w:rPr>
          <w:rFonts w:cs="Arial"/>
          <w:szCs w:val="22"/>
        </w:rPr>
        <w:t>nemocensky</w:t>
      </w:r>
      <w:proofErr w:type="spellEnd"/>
      <w:r>
        <w:rPr>
          <w:rFonts w:cs="Arial"/>
          <w:szCs w:val="22"/>
        </w:rPr>
        <w:t xml:space="preserve"> pojištěných.</w:t>
      </w:r>
    </w:p>
    <w:p w:rsidR="005578C1" w:rsidRDefault="005578C1" w:rsidP="005578C1">
      <w:pPr>
        <w:pStyle w:val="Nadpis3"/>
        <w:spacing w:before="240" w:after="120"/>
      </w:pPr>
      <w:bookmarkStart w:id="44" w:name="_Toc465077859"/>
      <w:bookmarkStart w:id="45" w:name="_Toc483838336"/>
      <w:bookmarkStart w:id="46" w:name="_Toc483901824"/>
      <w:r>
        <w:t>Průměrná délka trvání pracovní neschopnosti ve dnech</w:t>
      </w:r>
      <w:bookmarkEnd w:id="44"/>
      <w:bookmarkEnd w:id="45"/>
      <w:bookmarkEnd w:id="46"/>
      <w:r>
        <w:t xml:space="preserve"> </w:t>
      </w:r>
    </w:p>
    <w:p w:rsidR="005578C1" w:rsidRDefault="005578C1" w:rsidP="005578C1">
      <w:pPr>
        <w:pStyle w:val="Zkladntextodsazen"/>
        <w:spacing w:after="120" w:line="288" w:lineRule="auto"/>
        <w:ind w:left="0"/>
        <w:jc w:val="both"/>
        <w:rPr>
          <w:rFonts w:cs="Arial"/>
        </w:rPr>
      </w:pPr>
      <w:r>
        <w:rPr>
          <w:rFonts w:cs="Arial"/>
        </w:rPr>
        <w:t xml:space="preserve">Ukazatel vyjadřuje, kolik kalendářních dnů pracovní neschopnosti v průměru připadá na jeden nově hlášený případ pracovní neschopnosti </w:t>
      </w:r>
    </w:p>
    <w:p w:rsidR="005578C1" w:rsidRPr="00825628" w:rsidRDefault="005578C1" w:rsidP="005578C1">
      <w:pPr>
        <w:pStyle w:val="Zkladntextodsazen"/>
        <w:spacing w:after="60" w:line="288" w:lineRule="auto"/>
        <w:ind w:left="0" w:firstLine="708"/>
        <w:jc w:val="both"/>
        <w:rPr>
          <w:rFonts w:cs="Arial"/>
          <w:u w:val="single"/>
        </w:rPr>
      </w:pPr>
      <w:r w:rsidRPr="00825628">
        <w:rPr>
          <w:rFonts w:cs="Arial"/>
          <w:u w:val="single"/>
        </w:rPr>
        <w:t>Způsob výpočtu:</w:t>
      </w:r>
    </w:p>
    <w:p w:rsidR="005578C1" w:rsidRDefault="005578C1" w:rsidP="005578C1">
      <w:pPr>
        <w:pStyle w:val="Zkladntextodsazen"/>
        <w:spacing w:after="60" w:line="288" w:lineRule="auto"/>
        <w:ind w:left="0"/>
        <w:jc w:val="both"/>
        <w:rPr>
          <w:rFonts w:cs="Arial"/>
          <w:szCs w:val="22"/>
        </w:rPr>
      </w:pPr>
      <w:r>
        <w:rPr>
          <w:rFonts w:cs="Arial"/>
          <w:szCs w:val="22"/>
        </w:rPr>
        <w:t>Průměrná délka trvání pracovní neschopnosti ve dnech =</w:t>
      </w:r>
      <w:r>
        <w:rPr>
          <w:rFonts w:cs="Arial"/>
          <w:b/>
          <w:szCs w:val="22"/>
        </w:rPr>
        <w:t xml:space="preserve"> </w:t>
      </w:r>
      <w:r>
        <w:rPr>
          <w:rFonts w:cs="Arial"/>
          <w:szCs w:val="22"/>
        </w:rPr>
        <w:t>počet kalendářních dnů dočasné pracovní neschopnosti / počet nově hlášených případů dočasné pracovní neschopnosti.</w:t>
      </w:r>
    </w:p>
    <w:p w:rsidR="005578C1" w:rsidRDefault="005578C1" w:rsidP="005578C1">
      <w:pPr>
        <w:pStyle w:val="Nadpis3"/>
        <w:spacing w:before="240" w:after="120"/>
      </w:pPr>
      <w:bookmarkStart w:id="47" w:name="_Toc465077860"/>
      <w:bookmarkStart w:id="48" w:name="_Toc483838337"/>
      <w:bookmarkStart w:id="49" w:name="_Toc483901825"/>
      <w:r>
        <w:t>Průměrné procento dočasné pracovní neschopnosti</w:t>
      </w:r>
      <w:bookmarkEnd w:id="47"/>
      <w:bookmarkEnd w:id="48"/>
      <w:bookmarkEnd w:id="49"/>
    </w:p>
    <w:p w:rsidR="005578C1" w:rsidRDefault="005578C1" w:rsidP="005578C1">
      <w:pPr>
        <w:pStyle w:val="Zkladntextodsazen"/>
        <w:spacing w:after="120" w:line="288" w:lineRule="auto"/>
        <w:ind w:left="0"/>
        <w:jc w:val="both"/>
        <w:rPr>
          <w:rFonts w:cs="Arial"/>
          <w:szCs w:val="22"/>
        </w:rPr>
      </w:pPr>
      <w:r w:rsidRPr="000223D7">
        <w:rPr>
          <w:rFonts w:cs="Arial"/>
        </w:rPr>
        <w:t>Ukazatel 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Pr>
          <w:rFonts w:cs="Arial"/>
          <w:szCs w:val="22"/>
        </w:rPr>
        <w:t xml:space="preserve">Vyjadřuje podíl kalendářních dnů pracovní neschopnosti na celkovém kalendářním fondu pojištěnců ve sledovaném období (roce) vyjádřený v procentech. </w:t>
      </w:r>
    </w:p>
    <w:p w:rsidR="005578C1" w:rsidRPr="00825628" w:rsidRDefault="005578C1" w:rsidP="005578C1">
      <w:pPr>
        <w:pStyle w:val="Zkladntextodsazen"/>
        <w:spacing w:after="60" w:line="288" w:lineRule="auto"/>
        <w:ind w:left="0" w:firstLine="709"/>
        <w:jc w:val="both"/>
        <w:rPr>
          <w:rFonts w:cs="Arial"/>
          <w:szCs w:val="22"/>
          <w:u w:val="single"/>
        </w:rPr>
      </w:pPr>
      <w:r w:rsidRPr="00825628">
        <w:rPr>
          <w:rFonts w:cs="Arial"/>
          <w:szCs w:val="22"/>
          <w:u w:val="single"/>
        </w:rPr>
        <w:t>Způsob výpočtu:</w:t>
      </w:r>
    </w:p>
    <w:p w:rsidR="005578C1" w:rsidRDefault="005578C1" w:rsidP="005578C1">
      <w:pPr>
        <w:pStyle w:val="Zkladntextodsazen"/>
        <w:spacing w:after="60" w:line="288" w:lineRule="auto"/>
        <w:ind w:left="0"/>
        <w:jc w:val="both"/>
        <w:rPr>
          <w:rFonts w:cs="Arial"/>
          <w:b/>
          <w:szCs w:val="22"/>
        </w:rPr>
      </w:pPr>
      <w:r>
        <w:rPr>
          <w:rFonts w:cs="Arial"/>
          <w:szCs w:val="22"/>
        </w:rPr>
        <w:t xml:space="preserve">Průměrné procento dnů strávených v pracovní neschopnosti = počet kalendářních dnů dočasné pracovní neschopnosti x 100) / (průměrný počet osob </w:t>
      </w:r>
      <w:proofErr w:type="spellStart"/>
      <w:r>
        <w:rPr>
          <w:rFonts w:cs="Arial"/>
          <w:szCs w:val="22"/>
        </w:rPr>
        <w:t>nemocensky</w:t>
      </w:r>
      <w:proofErr w:type="spellEnd"/>
      <w:r>
        <w:rPr>
          <w:rFonts w:cs="Arial"/>
          <w:szCs w:val="22"/>
        </w:rPr>
        <w:t xml:space="preserve"> pojištěných x počet kalendářních dnů ve sledovaném období.</w:t>
      </w:r>
    </w:p>
    <w:p w:rsidR="005578C1" w:rsidRDefault="005578C1" w:rsidP="005578C1">
      <w:pPr>
        <w:pStyle w:val="Nadpis3"/>
        <w:spacing w:before="240" w:after="120"/>
      </w:pPr>
      <w:bookmarkStart w:id="50" w:name="_Toc465077861"/>
      <w:bookmarkStart w:id="51" w:name="_Toc483838338"/>
      <w:bookmarkStart w:id="52" w:name="_Toc483901826"/>
      <w:r>
        <w:t>Průměrný denní stav práce neschopných</w:t>
      </w:r>
      <w:bookmarkEnd w:id="50"/>
      <w:bookmarkEnd w:id="51"/>
      <w:bookmarkEnd w:id="52"/>
    </w:p>
    <w:p w:rsidR="005578C1" w:rsidRDefault="005578C1" w:rsidP="005578C1">
      <w:pPr>
        <w:pStyle w:val="Zkladntextodsazen"/>
        <w:spacing w:after="120" w:line="288" w:lineRule="auto"/>
        <w:ind w:left="0"/>
        <w:jc w:val="both"/>
        <w:rPr>
          <w:rFonts w:cs="Arial"/>
        </w:rPr>
      </w:pPr>
      <w:r>
        <w:rPr>
          <w:rFonts w:cs="Arial"/>
        </w:rPr>
        <w:t xml:space="preserve">Ukazatel představuje počet </w:t>
      </w:r>
      <w:proofErr w:type="spellStart"/>
      <w:r>
        <w:rPr>
          <w:rFonts w:cs="Arial"/>
        </w:rPr>
        <w:t>nemocensky</w:t>
      </w:r>
      <w:proofErr w:type="spellEnd"/>
      <w:r>
        <w:rPr>
          <w:rFonts w:cs="Arial"/>
        </w:rPr>
        <w:t xml:space="preserve"> pojištěných, kteří byli ve sledovaném období (roce) průměrně denně nepřítomni v práci z důvodů pracovní neschopnosti pro pracovní úraz. </w:t>
      </w:r>
    </w:p>
    <w:p w:rsidR="005578C1" w:rsidRPr="00825628" w:rsidRDefault="005578C1" w:rsidP="005578C1">
      <w:pPr>
        <w:pStyle w:val="Zkladntextodsazen"/>
        <w:spacing w:after="60" w:line="288" w:lineRule="auto"/>
        <w:ind w:left="0" w:firstLine="708"/>
        <w:jc w:val="both"/>
        <w:rPr>
          <w:rFonts w:cs="Arial"/>
          <w:b/>
          <w:szCs w:val="22"/>
          <w:u w:val="single"/>
        </w:rPr>
      </w:pPr>
      <w:r w:rsidRPr="00825628">
        <w:rPr>
          <w:rFonts w:cs="Arial"/>
          <w:u w:val="single"/>
        </w:rPr>
        <w:t>Způsob výpočtu:</w:t>
      </w:r>
    </w:p>
    <w:p w:rsidR="005578C1" w:rsidRDefault="005578C1" w:rsidP="005578C1">
      <w:pPr>
        <w:pStyle w:val="Zkladntextodsazen"/>
        <w:spacing w:line="288" w:lineRule="auto"/>
        <w:ind w:left="0"/>
        <w:jc w:val="both"/>
        <w:rPr>
          <w:rFonts w:cs="Arial"/>
          <w:szCs w:val="22"/>
        </w:rPr>
      </w:pPr>
      <w:r>
        <w:rPr>
          <w:rFonts w:cs="Arial"/>
          <w:szCs w:val="22"/>
        </w:rPr>
        <w:t>Průměrný denní stav práce neschopných</w:t>
      </w:r>
      <w:r>
        <w:rPr>
          <w:rFonts w:cs="Arial"/>
          <w:b/>
          <w:szCs w:val="22"/>
        </w:rPr>
        <w:t xml:space="preserve"> </w:t>
      </w:r>
      <w:r>
        <w:rPr>
          <w:rFonts w:cs="Arial"/>
          <w:szCs w:val="22"/>
        </w:rPr>
        <w:t>=</w:t>
      </w:r>
      <w:r>
        <w:rPr>
          <w:rFonts w:cs="Arial"/>
          <w:b/>
          <w:szCs w:val="22"/>
        </w:rPr>
        <w:t xml:space="preserve"> </w:t>
      </w:r>
      <w:r>
        <w:rPr>
          <w:rFonts w:cs="Arial"/>
          <w:szCs w:val="22"/>
        </w:rPr>
        <w:t>kalendářní dny dočasné pracovní neschopnosti / počet kalendářních dnů ve sledovaném období.</w:t>
      </w:r>
    </w:p>
    <w:p w:rsidR="005578C1" w:rsidRDefault="005578C1" w:rsidP="005578C1">
      <w:pPr>
        <w:pStyle w:val="Nadpis2"/>
        <w:ind w:left="720"/>
      </w:pPr>
    </w:p>
    <w:p w:rsidR="005578C1" w:rsidRDefault="005578C1">
      <w:pPr>
        <w:spacing w:after="0" w:line="240" w:lineRule="auto"/>
        <w:rPr>
          <w:rFonts w:eastAsia="MS Gothic"/>
          <w:b/>
          <w:bCs/>
          <w:color w:val="BC091B"/>
          <w:sz w:val="28"/>
          <w:szCs w:val="26"/>
        </w:rPr>
      </w:pPr>
    </w:p>
    <w:p w:rsidR="00F8486D" w:rsidRDefault="00F8486D">
      <w:pPr>
        <w:spacing w:after="0" w:line="240" w:lineRule="auto"/>
        <w:rPr>
          <w:rFonts w:eastAsia="MS Gothic"/>
          <w:b/>
          <w:bCs/>
          <w:color w:val="BC091B"/>
          <w:sz w:val="28"/>
          <w:szCs w:val="26"/>
        </w:rPr>
      </w:pPr>
    </w:p>
    <w:p w:rsidR="005578C1" w:rsidRDefault="005578C1" w:rsidP="00F8486D">
      <w:pPr>
        <w:pStyle w:val="Nadpis1"/>
        <w:spacing w:after="0"/>
        <w:jc w:val="both"/>
      </w:pPr>
      <w:bookmarkStart w:id="53" w:name="_Toc483838339"/>
      <w:bookmarkStart w:id="54" w:name="_Toc483901827"/>
      <w:r>
        <w:lastRenderedPageBreak/>
        <w:t xml:space="preserve">3. </w:t>
      </w:r>
      <w:r w:rsidR="006621EE" w:rsidRPr="00F8486D">
        <w:rPr>
          <w:sz w:val="28"/>
        </w:rPr>
        <w:t>Shrnutí základních ukazatelů dočasné pracovní neschopnosti v </w:t>
      </w:r>
      <w:proofErr w:type="gramStart"/>
      <w:r w:rsidR="006621EE" w:rsidRPr="00F8486D">
        <w:rPr>
          <w:sz w:val="28"/>
        </w:rPr>
        <w:t>ČR</w:t>
      </w:r>
      <w:r w:rsidR="006621EE" w:rsidRPr="00257597">
        <w:rPr>
          <w:sz w:val="28"/>
        </w:rPr>
        <w:t xml:space="preserve"> </w:t>
      </w:r>
      <w:r w:rsidR="00F8486D">
        <w:rPr>
          <w:sz w:val="28"/>
        </w:rPr>
        <w:t xml:space="preserve">      </w:t>
      </w:r>
      <w:r w:rsidR="006621EE" w:rsidRPr="00257597">
        <w:rPr>
          <w:sz w:val="28"/>
        </w:rPr>
        <w:t>za</w:t>
      </w:r>
      <w:proofErr w:type="gramEnd"/>
      <w:r w:rsidR="006621EE" w:rsidRPr="00257597">
        <w:rPr>
          <w:sz w:val="28"/>
        </w:rPr>
        <w:t xml:space="preserve"> 1. pololetí 2017</w:t>
      </w:r>
      <w:bookmarkEnd w:id="53"/>
      <w:bookmarkEnd w:id="54"/>
    </w:p>
    <w:p w:rsidR="00257597" w:rsidRDefault="00257597" w:rsidP="001E627B">
      <w:pPr>
        <w:jc w:val="both"/>
        <w:rPr>
          <w:rFonts w:cs="Arial"/>
          <w:b/>
        </w:rPr>
      </w:pPr>
      <w:bookmarkStart w:id="55" w:name="_Toc444112497"/>
    </w:p>
    <w:p w:rsidR="00191941" w:rsidRPr="00191941" w:rsidRDefault="005578C1" w:rsidP="001E627B">
      <w:pPr>
        <w:jc w:val="both"/>
        <w:rPr>
          <w:rFonts w:cs="Arial"/>
        </w:rPr>
      </w:pPr>
      <w:r w:rsidRPr="001E627B">
        <w:rPr>
          <w:rFonts w:cs="Arial"/>
          <w:b/>
        </w:rPr>
        <w:t xml:space="preserve">Průměrný počet </w:t>
      </w:r>
      <w:proofErr w:type="spellStart"/>
      <w:r w:rsidRPr="001E627B">
        <w:rPr>
          <w:rFonts w:cs="Arial"/>
          <w:b/>
        </w:rPr>
        <w:t>nemocensky</w:t>
      </w:r>
      <w:proofErr w:type="spellEnd"/>
      <w:r w:rsidRPr="001E627B">
        <w:rPr>
          <w:rFonts w:cs="Arial"/>
          <w:b/>
        </w:rPr>
        <w:t xml:space="preserve"> pojištěných za </w:t>
      </w:r>
      <w:r w:rsidR="00E41984" w:rsidRPr="001E627B">
        <w:rPr>
          <w:rFonts w:cs="Arial"/>
          <w:b/>
        </w:rPr>
        <w:t xml:space="preserve">1 </w:t>
      </w:r>
      <w:proofErr w:type="spellStart"/>
      <w:r w:rsidR="00191941">
        <w:rPr>
          <w:rFonts w:cs="Arial"/>
          <w:b/>
        </w:rPr>
        <w:t>pol</w:t>
      </w:r>
      <w:proofErr w:type="spellEnd"/>
      <w:r w:rsidR="00191941">
        <w:rPr>
          <w:rFonts w:cs="Arial"/>
          <w:b/>
        </w:rPr>
        <w:t xml:space="preserve">. </w:t>
      </w:r>
      <w:r w:rsidR="00E41984" w:rsidRPr="001E627B">
        <w:rPr>
          <w:rFonts w:cs="Arial"/>
          <w:b/>
        </w:rPr>
        <w:t xml:space="preserve">2017 </w:t>
      </w:r>
      <w:r w:rsidRPr="001E627B">
        <w:rPr>
          <w:rFonts w:cs="Arial"/>
        </w:rPr>
        <w:t xml:space="preserve">činil celkem </w:t>
      </w:r>
      <w:r w:rsidR="000320C7" w:rsidRPr="001E627B">
        <w:rPr>
          <w:rFonts w:cs="Arial"/>
        </w:rPr>
        <w:t>4 632,1</w:t>
      </w:r>
      <w:r w:rsidR="000320C7" w:rsidRPr="001E627B">
        <w:rPr>
          <w:rFonts w:ascii="Calibri" w:hAnsi="Calibri"/>
          <w:sz w:val="16"/>
          <w:szCs w:val="16"/>
        </w:rPr>
        <w:t xml:space="preserve"> </w:t>
      </w:r>
      <w:r w:rsidRPr="001E627B">
        <w:rPr>
          <w:rFonts w:cs="Arial"/>
        </w:rPr>
        <w:t>tis. osob, z čehož 51</w:t>
      </w:r>
      <w:r w:rsidR="001C49F5" w:rsidRPr="001E627B">
        <w:rPr>
          <w:rFonts w:cs="Arial"/>
        </w:rPr>
        <w:t>,8</w:t>
      </w:r>
      <w:r w:rsidRPr="001E627B">
        <w:rPr>
          <w:rFonts w:cs="Arial"/>
        </w:rPr>
        <w:t> % tvořili muži a 4</w:t>
      </w:r>
      <w:r w:rsidR="001C49F5" w:rsidRPr="001E627B">
        <w:rPr>
          <w:rFonts w:cs="Arial"/>
        </w:rPr>
        <w:t>8,2</w:t>
      </w:r>
      <w:r w:rsidRPr="001E627B">
        <w:rPr>
          <w:rFonts w:cs="Arial"/>
          <w:lang w:val="en-US"/>
        </w:rPr>
        <w:t xml:space="preserve"> % </w:t>
      </w:r>
      <w:r w:rsidRPr="001E627B">
        <w:rPr>
          <w:rFonts w:cs="Arial"/>
        </w:rPr>
        <w:t xml:space="preserve">ženy. </w:t>
      </w:r>
      <w:r w:rsidR="00E71130" w:rsidRPr="001E627B">
        <w:rPr>
          <w:rFonts w:cs="Arial"/>
        </w:rPr>
        <w:t xml:space="preserve">Průměrný počet </w:t>
      </w:r>
      <w:proofErr w:type="spellStart"/>
      <w:r w:rsidR="00E71130" w:rsidRPr="001E627B">
        <w:rPr>
          <w:rFonts w:cs="Arial"/>
        </w:rPr>
        <w:t>nemocensky</w:t>
      </w:r>
      <w:proofErr w:type="spellEnd"/>
      <w:r w:rsidR="00E71130" w:rsidRPr="001E627B">
        <w:rPr>
          <w:rFonts w:cs="Arial"/>
        </w:rPr>
        <w:t xml:space="preserve"> pojištěných </w:t>
      </w:r>
      <w:r w:rsidR="00E71130" w:rsidRPr="001E627B">
        <w:rPr>
          <w:rFonts w:cs="Arial"/>
          <w:b/>
        </w:rPr>
        <w:t>žen</w:t>
      </w:r>
      <w:r w:rsidR="00E71130" w:rsidRPr="001E627B">
        <w:rPr>
          <w:rFonts w:cs="Arial"/>
        </w:rPr>
        <w:t xml:space="preserve"> meziročně vzrostl z 2 227,3 tis. osob v 1. </w:t>
      </w:r>
      <w:proofErr w:type="spellStart"/>
      <w:r w:rsidR="00E71130" w:rsidRPr="001E627B">
        <w:rPr>
          <w:rFonts w:cs="Arial"/>
        </w:rPr>
        <w:t>pol</w:t>
      </w:r>
      <w:proofErr w:type="spellEnd"/>
      <w:r w:rsidR="00E71130" w:rsidRPr="001E627B">
        <w:rPr>
          <w:rFonts w:cs="Arial"/>
        </w:rPr>
        <w:t>. 2016, na  2</w:t>
      </w:r>
      <w:r w:rsidR="009B76C1">
        <w:rPr>
          <w:rFonts w:cs="Arial"/>
        </w:rPr>
        <w:t xml:space="preserve"> </w:t>
      </w:r>
      <w:r w:rsidR="00E71130" w:rsidRPr="001E627B">
        <w:rPr>
          <w:rFonts w:cs="Arial"/>
        </w:rPr>
        <w:t xml:space="preserve">280,3 tis. osob v 1. </w:t>
      </w:r>
      <w:proofErr w:type="spellStart"/>
      <w:r w:rsidR="00E71130" w:rsidRPr="001E627B">
        <w:rPr>
          <w:rFonts w:cs="Arial"/>
        </w:rPr>
        <w:t>pol</w:t>
      </w:r>
      <w:proofErr w:type="spellEnd"/>
      <w:r w:rsidR="00E71130" w:rsidRPr="001E627B">
        <w:rPr>
          <w:rFonts w:cs="Arial"/>
        </w:rPr>
        <w:t>. 201</w:t>
      </w:r>
      <w:r w:rsidR="001E627B" w:rsidRPr="001E627B">
        <w:rPr>
          <w:rFonts w:cs="Arial"/>
        </w:rPr>
        <w:t>7</w:t>
      </w:r>
      <w:r w:rsidR="00E377EF">
        <w:rPr>
          <w:rFonts w:cs="Arial"/>
        </w:rPr>
        <w:t xml:space="preserve"> (</w:t>
      </w:r>
      <w:proofErr w:type="spellStart"/>
      <w:r w:rsidR="00E377EF">
        <w:rPr>
          <w:rFonts w:cs="Arial"/>
        </w:rPr>
        <w:t>tj</w:t>
      </w:r>
      <w:proofErr w:type="spellEnd"/>
      <w:r w:rsidR="00E377EF">
        <w:rPr>
          <w:rFonts w:cs="Arial"/>
        </w:rPr>
        <w:t xml:space="preserve"> o 2,4 %)</w:t>
      </w:r>
      <w:r w:rsidR="001E627B" w:rsidRPr="001E627B">
        <w:rPr>
          <w:rFonts w:cs="Arial"/>
        </w:rPr>
        <w:t xml:space="preserve">. </w:t>
      </w:r>
      <w:r w:rsidRPr="001E627B">
        <w:rPr>
          <w:rFonts w:cs="Arial"/>
        </w:rPr>
        <w:t xml:space="preserve">Průměrný počet </w:t>
      </w:r>
      <w:proofErr w:type="spellStart"/>
      <w:r w:rsidRPr="001E627B">
        <w:rPr>
          <w:rFonts w:cs="Arial"/>
        </w:rPr>
        <w:t>nemocensky</w:t>
      </w:r>
      <w:proofErr w:type="spellEnd"/>
      <w:r w:rsidRPr="001E627B">
        <w:rPr>
          <w:rFonts w:cs="Arial"/>
        </w:rPr>
        <w:t xml:space="preserve"> pojištěných </w:t>
      </w:r>
      <w:r w:rsidRPr="009B76C1">
        <w:rPr>
          <w:rFonts w:cs="Arial"/>
          <w:b/>
        </w:rPr>
        <w:t xml:space="preserve">mužů </w:t>
      </w:r>
      <w:r w:rsidRPr="001E627B">
        <w:rPr>
          <w:rFonts w:cs="Arial"/>
        </w:rPr>
        <w:t>meziročně stoupl</w:t>
      </w:r>
      <w:r w:rsidR="00011ADC" w:rsidRPr="001E627B">
        <w:rPr>
          <w:rFonts w:cs="Arial"/>
        </w:rPr>
        <w:t xml:space="preserve"> z 2 312,2 </w:t>
      </w:r>
      <w:r w:rsidRPr="001E627B">
        <w:rPr>
          <w:rFonts w:cs="Arial"/>
        </w:rPr>
        <w:t>tis. osob v</w:t>
      </w:r>
      <w:r w:rsidR="00A83B7C" w:rsidRPr="001E627B">
        <w:rPr>
          <w:rFonts w:cs="Arial"/>
        </w:rPr>
        <w:t xml:space="preserve"> 1. </w:t>
      </w:r>
      <w:proofErr w:type="spellStart"/>
      <w:r w:rsidR="00A83B7C" w:rsidRPr="001E627B">
        <w:rPr>
          <w:rFonts w:cs="Arial"/>
        </w:rPr>
        <w:t>pol</w:t>
      </w:r>
      <w:proofErr w:type="spellEnd"/>
      <w:r w:rsidR="00A83B7C" w:rsidRPr="001E627B">
        <w:rPr>
          <w:rFonts w:cs="Arial"/>
        </w:rPr>
        <w:t xml:space="preserve">. 2016 </w:t>
      </w:r>
      <w:r w:rsidRPr="001E627B">
        <w:rPr>
          <w:rFonts w:cs="Arial"/>
        </w:rPr>
        <w:t xml:space="preserve">na </w:t>
      </w:r>
      <w:r w:rsidR="00011ADC" w:rsidRPr="001E627B">
        <w:rPr>
          <w:rFonts w:cs="Arial"/>
        </w:rPr>
        <w:t>2 351,8</w:t>
      </w:r>
      <w:r w:rsidRPr="001E627B">
        <w:rPr>
          <w:rFonts w:cs="Arial"/>
        </w:rPr>
        <w:t> tis. osob v</w:t>
      </w:r>
      <w:r w:rsidR="00A83B7C" w:rsidRPr="001E627B">
        <w:rPr>
          <w:rFonts w:cs="Arial"/>
        </w:rPr>
        <w:t xml:space="preserve"> 1. </w:t>
      </w:r>
      <w:proofErr w:type="spellStart"/>
      <w:r w:rsidR="00A83B7C" w:rsidRPr="001E627B">
        <w:rPr>
          <w:rFonts w:cs="Arial"/>
        </w:rPr>
        <w:t>pol</w:t>
      </w:r>
      <w:proofErr w:type="spellEnd"/>
      <w:r w:rsidR="00A83B7C" w:rsidRPr="001E627B">
        <w:rPr>
          <w:rFonts w:cs="Arial"/>
        </w:rPr>
        <w:t>. 2017</w:t>
      </w:r>
      <w:r w:rsidR="00011ADC" w:rsidRPr="001E627B">
        <w:rPr>
          <w:rFonts w:cs="Arial"/>
        </w:rPr>
        <w:t xml:space="preserve"> </w:t>
      </w:r>
      <w:r w:rsidRPr="001E627B">
        <w:rPr>
          <w:rFonts w:cs="Arial"/>
        </w:rPr>
        <w:t>(tj. o  </w:t>
      </w:r>
      <w:r w:rsidR="008E0873" w:rsidRPr="001E627B">
        <w:rPr>
          <w:rFonts w:cs="Arial"/>
        </w:rPr>
        <w:t xml:space="preserve">1,7 </w:t>
      </w:r>
      <w:r w:rsidRPr="001E627B">
        <w:rPr>
          <w:rFonts w:cs="Arial"/>
          <w:lang w:val="en-US"/>
        </w:rPr>
        <w:t>%</w:t>
      </w:r>
      <w:r w:rsidRPr="001E627B">
        <w:rPr>
          <w:rFonts w:cs="Arial"/>
        </w:rPr>
        <w:t xml:space="preserve">). </w:t>
      </w:r>
      <w:r w:rsidR="00EA3DB5" w:rsidRPr="001E627B">
        <w:rPr>
          <w:rFonts w:cs="Arial"/>
          <w:b/>
        </w:rPr>
        <w:t xml:space="preserve">Podíl </w:t>
      </w:r>
      <w:r w:rsidRPr="001E627B">
        <w:rPr>
          <w:rFonts w:cs="Arial"/>
          <w:b/>
        </w:rPr>
        <w:t>mladistvých</w:t>
      </w:r>
      <w:r w:rsidRPr="001E627B">
        <w:rPr>
          <w:rFonts w:cs="Arial"/>
        </w:rPr>
        <w:t xml:space="preserve"> (tj. </w:t>
      </w:r>
      <w:proofErr w:type="spellStart"/>
      <w:r w:rsidRPr="001E627B">
        <w:rPr>
          <w:rFonts w:cs="Arial"/>
        </w:rPr>
        <w:t>nemocensky</w:t>
      </w:r>
      <w:proofErr w:type="spellEnd"/>
      <w:r w:rsidRPr="001E627B">
        <w:rPr>
          <w:rFonts w:cs="Arial"/>
        </w:rPr>
        <w:t xml:space="preserve"> pojištěných osob do 18 let) na celkovém počtu </w:t>
      </w:r>
      <w:proofErr w:type="spellStart"/>
      <w:r w:rsidRPr="001E627B">
        <w:rPr>
          <w:rFonts w:cs="Arial"/>
        </w:rPr>
        <w:t>nemocensky</w:t>
      </w:r>
      <w:proofErr w:type="spellEnd"/>
      <w:r w:rsidRPr="001E627B">
        <w:rPr>
          <w:rFonts w:cs="Arial"/>
        </w:rPr>
        <w:t xml:space="preserve"> pojištěných meziročně vzrostl </w:t>
      </w:r>
      <w:proofErr w:type="gramStart"/>
      <w:r w:rsidRPr="001E627B">
        <w:rPr>
          <w:rFonts w:cs="Arial"/>
        </w:rPr>
        <w:t>ze</w:t>
      </w:r>
      <w:proofErr w:type="gramEnd"/>
      <w:r w:rsidRPr="001E627B">
        <w:rPr>
          <w:rFonts w:cs="Arial"/>
        </w:rPr>
        <w:t> </w:t>
      </w:r>
      <w:r w:rsidR="00EC2C4C" w:rsidRPr="001E627B">
        <w:rPr>
          <w:rFonts w:cs="Arial"/>
        </w:rPr>
        <w:t>3,9</w:t>
      </w:r>
      <w:r w:rsidRPr="001E627B">
        <w:rPr>
          <w:rFonts w:cs="Arial"/>
        </w:rPr>
        <w:t xml:space="preserve"> tis. osob v</w:t>
      </w:r>
      <w:r w:rsidR="004A1BD8" w:rsidRPr="001E627B">
        <w:rPr>
          <w:rFonts w:cs="Arial"/>
        </w:rPr>
        <w:t xml:space="preserve"> 1. </w:t>
      </w:r>
      <w:proofErr w:type="spellStart"/>
      <w:r w:rsidR="004A1BD8" w:rsidRPr="001E627B">
        <w:rPr>
          <w:rFonts w:cs="Arial"/>
        </w:rPr>
        <w:t>pol</w:t>
      </w:r>
      <w:proofErr w:type="spellEnd"/>
      <w:r w:rsidR="004A1BD8" w:rsidRPr="001E627B">
        <w:rPr>
          <w:rFonts w:cs="Arial"/>
        </w:rPr>
        <w:t xml:space="preserve">. 2016 </w:t>
      </w:r>
      <w:r w:rsidRPr="001E627B">
        <w:rPr>
          <w:rFonts w:cs="Arial"/>
        </w:rPr>
        <w:t xml:space="preserve">na </w:t>
      </w:r>
      <w:r w:rsidR="00EC2C4C" w:rsidRPr="001E627B">
        <w:rPr>
          <w:rFonts w:cs="Arial"/>
        </w:rPr>
        <w:t>4,9</w:t>
      </w:r>
      <w:r w:rsidRPr="001E627B">
        <w:rPr>
          <w:rFonts w:cs="Arial"/>
        </w:rPr>
        <w:t xml:space="preserve"> tis. v </w:t>
      </w:r>
      <w:r w:rsidR="00EC2C4C" w:rsidRPr="001E627B">
        <w:rPr>
          <w:rFonts w:cs="Arial"/>
        </w:rPr>
        <w:t xml:space="preserve">1. </w:t>
      </w:r>
      <w:proofErr w:type="spellStart"/>
      <w:r w:rsidR="00EC2C4C" w:rsidRPr="001E627B">
        <w:rPr>
          <w:rFonts w:cs="Arial"/>
        </w:rPr>
        <w:t>pol</w:t>
      </w:r>
      <w:proofErr w:type="spellEnd"/>
      <w:r w:rsidR="00EC2C4C" w:rsidRPr="001E627B">
        <w:rPr>
          <w:rFonts w:cs="Arial"/>
        </w:rPr>
        <w:t>.</w:t>
      </w:r>
      <w:r w:rsidR="008A358E">
        <w:rPr>
          <w:rFonts w:cs="Arial"/>
        </w:rPr>
        <w:t xml:space="preserve"> 2017.</w:t>
      </w:r>
      <w:r w:rsidR="00EC2C4C" w:rsidRPr="001E627B">
        <w:rPr>
          <w:rFonts w:cs="Arial"/>
        </w:rPr>
        <w:t xml:space="preserve"> </w:t>
      </w:r>
      <w:r w:rsidRPr="001E627B">
        <w:rPr>
          <w:rFonts w:cs="Arial"/>
          <w:b/>
        </w:rPr>
        <w:t xml:space="preserve">Průměrný počet dobrovolně </w:t>
      </w:r>
      <w:proofErr w:type="spellStart"/>
      <w:r w:rsidRPr="001E627B">
        <w:rPr>
          <w:rFonts w:cs="Arial"/>
          <w:b/>
        </w:rPr>
        <w:t>nemocensky</w:t>
      </w:r>
      <w:proofErr w:type="spellEnd"/>
      <w:r w:rsidRPr="001E627B">
        <w:rPr>
          <w:rFonts w:cs="Arial"/>
          <w:b/>
        </w:rPr>
        <w:t xml:space="preserve"> pojištěných osob samostatně výdělečně činných (OSVČ) </w:t>
      </w:r>
      <w:r w:rsidR="00191941" w:rsidRPr="00191941">
        <w:rPr>
          <w:rFonts w:cs="Arial"/>
        </w:rPr>
        <w:t xml:space="preserve">oproti 1. </w:t>
      </w:r>
      <w:proofErr w:type="spellStart"/>
      <w:r w:rsidR="00191941" w:rsidRPr="00191941">
        <w:rPr>
          <w:rFonts w:cs="Arial"/>
        </w:rPr>
        <w:t>pol</w:t>
      </w:r>
      <w:proofErr w:type="spellEnd"/>
      <w:r w:rsidR="00191941" w:rsidRPr="00191941">
        <w:rPr>
          <w:rFonts w:cs="Arial"/>
        </w:rPr>
        <w:t>. 2016</w:t>
      </w:r>
      <w:r w:rsidR="00191941">
        <w:rPr>
          <w:rFonts w:cs="Arial"/>
          <w:b/>
        </w:rPr>
        <w:t xml:space="preserve"> </w:t>
      </w:r>
      <w:r w:rsidR="00191941" w:rsidRPr="00191941">
        <w:rPr>
          <w:rFonts w:cs="Arial"/>
        </w:rPr>
        <w:t>(88,6 tis. osob)</w:t>
      </w:r>
      <w:r w:rsidR="00191941">
        <w:rPr>
          <w:rFonts w:cs="Arial"/>
          <w:b/>
        </w:rPr>
        <w:t xml:space="preserve"> </w:t>
      </w:r>
      <w:r w:rsidR="00191941" w:rsidRPr="00191941">
        <w:rPr>
          <w:rFonts w:cs="Arial"/>
        </w:rPr>
        <w:t>mírně poklesl</w:t>
      </w:r>
      <w:r w:rsidR="00191941">
        <w:rPr>
          <w:rFonts w:cs="Arial"/>
        </w:rPr>
        <w:t xml:space="preserve"> na 88,1 tis. </w:t>
      </w:r>
      <w:proofErr w:type="gramStart"/>
      <w:r w:rsidR="00191941">
        <w:rPr>
          <w:rFonts w:cs="Arial"/>
        </w:rPr>
        <w:t>osob v 1.pol</w:t>
      </w:r>
      <w:proofErr w:type="gramEnd"/>
      <w:r w:rsidR="00191941">
        <w:rPr>
          <w:rFonts w:cs="Arial"/>
        </w:rPr>
        <w:t xml:space="preserve"> 2017</w:t>
      </w:r>
      <w:r w:rsidR="006B15AD">
        <w:rPr>
          <w:rFonts w:cs="Arial"/>
        </w:rPr>
        <w:t xml:space="preserve"> (tj</w:t>
      </w:r>
      <w:r w:rsidR="009F6F09">
        <w:rPr>
          <w:rFonts w:cs="Arial"/>
        </w:rPr>
        <w:t>.</w:t>
      </w:r>
      <w:r w:rsidR="006B15AD">
        <w:rPr>
          <w:rFonts w:cs="Arial"/>
        </w:rPr>
        <w:t xml:space="preserve"> o 0,6%)</w:t>
      </w:r>
      <w:r w:rsidR="00263E2F">
        <w:rPr>
          <w:rFonts w:cs="Arial"/>
        </w:rPr>
        <w:t>.</w:t>
      </w:r>
    </w:p>
    <w:p w:rsidR="00AF7DDB" w:rsidRPr="00B0304B" w:rsidRDefault="00DA1E72" w:rsidP="00741E71">
      <w:pPr>
        <w:jc w:val="both"/>
        <w:rPr>
          <w:rFonts w:cs="Arial"/>
          <w:lang w:val="en-US"/>
        </w:rPr>
      </w:pPr>
      <w:r w:rsidRPr="00C828B6">
        <w:rPr>
          <w:b/>
          <w:bCs/>
          <w:color w:val="000000" w:themeColor="text1"/>
        </w:rPr>
        <w:t>Absolutní počet nově hlášených případů dočasné pracovní neschopnosti</w:t>
      </w:r>
      <w:r w:rsidRPr="00C828B6">
        <w:rPr>
          <w:rFonts w:cs="Arial"/>
          <w:color w:val="000000" w:themeColor="text1"/>
        </w:rPr>
        <w:t xml:space="preserve"> se meziročně zvýšil z 876,5</w:t>
      </w:r>
      <w:r w:rsidR="005918EF">
        <w:rPr>
          <w:rFonts w:cs="Arial"/>
          <w:color w:val="000000" w:themeColor="text1"/>
        </w:rPr>
        <w:t xml:space="preserve"> </w:t>
      </w:r>
      <w:r w:rsidRPr="00C828B6">
        <w:rPr>
          <w:rFonts w:cs="Arial"/>
          <w:color w:val="000000" w:themeColor="text1"/>
        </w:rPr>
        <w:t>tis. případů v </w:t>
      </w:r>
      <w:r w:rsidRPr="00C828B6">
        <w:rPr>
          <w:rFonts w:cs="Arial"/>
          <w:b/>
          <w:color w:val="000000" w:themeColor="text1"/>
        </w:rPr>
        <w:t xml:space="preserve">1 </w:t>
      </w:r>
      <w:proofErr w:type="spellStart"/>
      <w:r w:rsidRPr="00C828B6">
        <w:rPr>
          <w:rFonts w:cs="Arial"/>
          <w:b/>
          <w:color w:val="000000" w:themeColor="text1"/>
        </w:rPr>
        <w:t>pol</w:t>
      </w:r>
      <w:proofErr w:type="spellEnd"/>
      <w:r w:rsidRPr="00C828B6">
        <w:rPr>
          <w:rFonts w:cs="Arial"/>
          <w:b/>
          <w:color w:val="000000" w:themeColor="text1"/>
        </w:rPr>
        <w:t xml:space="preserve">. 2016 </w:t>
      </w:r>
      <w:r w:rsidRPr="00C828B6">
        <w:rPr>
          <w:rFonts w:cs="Arial"/>
          <w:color w:val="000000" w:themeColor="text1"/>
        </w:rPr>
        <w:t>na 944,7 tis. případů v </w:t>
      </w:r>
      <w:r w:rsidRPr="00C828B6">
        <w:rPr>
          <w:rFonts w:cs="Arial"/>
          <w:b/>
          <w:color w:val="000000" w:themeColor="text1"/>
        </w:rPr>
        <w:t xml:space="preserve">1 </w:t>
      </w:r>
      <w:proofErr w:type="spellStart"/>
      <w:r w:rsidRPr="00C828B6">
        <w:rPr>
          <w:rFonts w:cs="Arial"/>
          <w:b/>
          <w:color w:val="000000" w:themeColor="text1"/>
        </w:rPr>
        <w:t>pol</w:t>
      </w:r>
      <w:proofErr w:type="spellEnd"/>
      <w:r w:rsidRPr="00C828B6">
        <w:rPr>
          <w:rFonts w:cs="Arial"/>
          <w:b/>
          <w:color w:val="000000" w:themeColor="text1"/>
        </w:rPr>
        <w:t>. 2017</w:t>
      </w:r>
      <w:r w:rsidR="00CD7C7C">
        <w:rPr>
          <w:rFonts w:cs="Arial"/>
          <w:b/>
          <w:color w:val="000000" w:themeColor="text1"/>
        </w:rPr>
        <w:t xml:space="preserve"> </w:t>
      </w:r>
      <w:r w:rsidR="00CD7C7C" w:rsidRPr="00CD7C7C">
        <w:rPr>
          <w:rFonts w:cs="Arial"/>
          <w:color w:val="000000" w:themeColor="text1"/>
        </w:rPr>
        <w:t>(tj. o 7,8</w:t>
      </w:r>
      <w:r w:rsidR="00CD7C7C">
        <w:rPr>
          <w:rFonts w:cs="Arial"/>
          <w:color w:val="000000" w:themeColor="text1"/>
        </w:rPr>
        <w:t xml:space="preserve"> </w:t>
      </w:r>
      <w:r w:rsidR="00CD7C7C" w:rsidRPr="00CD7C7C">
        <w:rPr>
          <w:rFonts w:cs="Arial"/>
          <w:color w:val="000000" w:themeColor="text1"/>
        </w:rPr>
        <w:t>%).</w:t>
      </w:r>
      <w:r w:rsidRPr="00C828B6">
        <w:rPr>
          <w:rFonts w:cs="Arial"/>
          <w:b/>
          <w:color w:val="000000" w:themeColor="text1"/>
        </w:rPr>
        <w:t xml:space="preserve"> </w:t>
      </w:r>
      <w:r w:rsidR="001D2B23" w:rsidRPr="00C828B6">
        <w:rPr>
          <w:rFonts w:cs="Arial"/>
          <w:b/>
          <w:color w:val="000000" w:themeColor="text1"/>
        </w:rPr>
        <w:t xml:space="preserve"> </w:t>
      </w:r>
      <w:r w:rsidR="005578C1" w:rsidRPr="00C828B6">
        <w:rPr>
          <w:rFonts w:cs="Arial"/>
          <w:color w:val="000000" w:themeColor="text1"/>
        </w:rPr>
        <w:t>Z celkového počtu tvořily případy dočasné pracovní neschopnosti mužů 4</w:t>
      </w:r>
      <w:r w:rsidR="00EB70F0" w:rsidRPr="00C828B6">
        <w:rPr>
          <w:rFonts w:cs="Arial"/>
          <w:color w:val="000000" w:themeColor="text1"/>
        </w:rPr>
        <w:t>7</w:t>
      </w:r>
      <w:r w:rsidR="005578C1" w:rsidRPr="00C828B6">
        <w:rPr>
          <w:rFonts w:cs="Arial"/>
          <w:color w:val="000000" w:themeColor="text1"/>
        </w:rPr>
        <w:t> %, na ženy tedy připadalo 5</w:t>
      </w:r>
      <w:r w:rsidR="00EB70F0" w:rsidRPr="00C828B6">
        <w:rPr>
          <w:rFonts w:cs="Arial"/>
          <w:color w:val="000000" w:themeColor="text1"/>
        </w:rPr>
        <w:t>3</w:t>
      </w:r>
      <w:r w:rsidR="005578C1" w:rsidRPr="00C828B6">
        <w:rPr>
          <w:rFonts w:cs="Arial"/>
          <w:color w:val="000000" w:themeColor="text1"/>
        </w:rPr>
        <w:t> </w:t>
      </w:r>
      <w:r w:rsidR="005578C1" w:rsidRPr="00C828B6">
        <w:rPr>
          <w:rFonts w:cs="Arial"/>
          <w:color w:val="000000" w:themeColor="text1"/>
          <w:lang w:val="en-US"/>
        </w:rPr>
        <w:t xml:space="preserve">% </w:t>
      </w:r>
      <w:r w:rsidR="005578C1" w:rsidRPr="00C828B6">
        <w:rPr>
          <w:rFonts w:cs="Arial"/>
          <w:color w:val="000000" w:themeColor="text1"/>
        </w:rPr>
        <w:t xml:space="preserve">nově hlášených případů, přestože podíl žen na celkovém počtu pojištěných osob činil </w:t>
      </w:r>
      <w:r w:rsidR="00EB70F0" w:rsidRPr="00C828B6">
        <w:rPr>
          <w:rFonts w:cs="Arial"/>
          <w:color w:val="000000" w:themeColor="text1"/>
        </w:rPr>
        <w:t xml:space="preserve">skoro </w:t>
      </w:r>
      <w:r w:rsidR="005578C1" w:rsidRPr="00C828B6">
        <w:rPr>
          <w:rFonts w:cs="Arial"/>
          <w:color w:val="000000" w:themeColor="text1"/>
        </w:rPr>
        <w:t>49 %.</w:t>
      </w:r>
      <w:r w:rsidR="002D1050" w:rsidRPr="00C828B6">
        <w:rPr>
          <w:rFonts w:cs="Arial"/>
          <w:color w:val="000000" w:themeColor="text1"/>
        </w:rPr>
        <w:t xml:space="preserve"> </w:t>
      </w:r>
      <w:r w:rsidR="005578C1" w:rsidRPr="00C828B6">
        <w:rPr>
          <w:rFonts w:cs="Arial"/>
          <w:color w:val="000000" w:themeColor="text1"/>
        </w:rPr>
        <w:t>V</w:t>
      </w:r>
      <w:r w:rsidR="008B5FAC" w:rsidRPr="00C828B6">
        <w:rPr>
          <w:rFonts w:cs="Arial"/>
          <w:color w:val="000000" w:themeColor="text1"/>
        </w:rPr>
        <w:t xml:space="preserve"> 1. </w:t>
      </w:r>
      <w:proofErr w:type="spellStart"/>
      <w:r w:rsidR="008B5FAC" w:rsidRPr="00C828B6">
        <w:rPr>
          <w:rFonts w:cs="Arial"/>
          <w:color w:val="000000" w:themeColor="text1"/>
        </w:rPr>
        <w:t>pol</w:t>
      </w:r>
      <w:proofErr w:type="spellEnd"/>
      <w:r w:rsidR="008B5FAC" w:rsidRPr="00C828B6">
        <w:rPr>
          <w:rFonts w:cs="Arial"/>
          <w:color w:val="000000" w:themeColor="text1"/>
        </w:rPr>
        <w:t>. 2017</w:t>
      </w:r>
      <w:r w:rsidR="005578C1" w:rsidRPr="00C828B6">
        <w:rPr>
          <w:rFonts w:cs="Arial"/>
          <w:color w:val="000000" w:themeColor="text1"/>
        </w:rPr>
        <w:t xml:space="preserve"> dosáhl podíl nemocí na počtu všech nově hlášených případů dočasné pracovní neschopnosti 8</w:t>
      </w:r>
      <w:r w:rsidR="00C828B6" w:rsidRPr="00C828B6">
        <w:rPr>
          <w:rFonts w:cs="Arial"/>
          <w:color w:val="000000" w:themeColor="text1"/>
        </w:rPr>
        <w:t>9</w:t>
      </w:r>
      <w:r w:rsidR="005578C1" w:rsidRPr="00C828B6">
        <w:rPr>
          <w:rFonts w:cs="Arial"/>
          <w:color w:val="000000" w:themeColor="text1"/>
        </w:rPr>
        <w:t>,</w:t>
      </w:r>
      <w:r w:rsidR="00C828B6" w:rsidRPr="00C828B6">
        <w:rPr>
          <w:rFonts w:cs="Arial"/>
          <w:color w:val="000000" w:themeColor="text1"/>
        </w:rPr>
        <w:t>1</w:t>
      </w:r>
      <w:r w:rsidR="005578C1" w:rsidRPr="00C828B6">
        <w:rPr>
          <w:rFonts w:cs="Arial"/>
          <w:color w:val="000000" w:themeColor="text1"/>
        </w:rPr>
        <w:t> %, další 2,</w:t>
      </w:r>
      <w:r w:rsidR="00C828B6" w:rsidRPr="00C828B6">
        <w:rPr>
          <w:rFonts w:cs="Arial"/>
          <w:color w:val="000000" w:themeColor="text1"/>
        </w:rPr>
        <w:t>6</w:t>
      </w:r>
      <w:r w:rsidR="005578C1" w:rsidRPr="00C828B6">
        <w:rPr>
          <w:rFonts w:cs="Arial"/>
          <w:color w:val="000000" w:themeColor="text1"/>
        </w:rPr>
        <w:t xml:space="preserve"> % připadá na pracovní úrazy a 8,</w:t>
      </w:r>
      <w:r w:rsidR="00C828B6" w:rsidRPr="00C828B6">
        <w:rPr>
          <w:rFonts w:cs="Arial"/>
          <w:color w:val="000000" w:themeColor="text1"/>
        </w:rPr>
        <w:t>3</w:t>
      </w:r>
      <w:r w:rsidR="005578C1" w:rsidRPr="00C828B6">
        <w:rPr>
          <w:rFonts w:cs="Arial"/>
          <w:color w:val="000000" w:themeColor="text1"/>
        </w:rPr>
        <w:t xml:space="preserve"> % na ostatní úrazy</w:t>
      </w:r>
      <w:r w:rsidR="002D1050" w:rsidRPr="00C828B6">
        <w:rPr>
          <w:rFonts w:cs="Arial"/>
          <w:color w:val="000000" w:themeColor="text1"/>
        </w:rPr>
        <w:t xml:space="preserve">. </w:t>
      </w:r>
      <w:r w:rsidR="008B2A10" w:rsidRPr="00AF7DDB">
        <w:rPr>
          <w:rFonts w:cs="Arial"/>
          <w:b/>
        </w:rPr>
        <w:t xml:space="preserve">Absolutní počet nově hlášených případů pracovní neschopnosti žen </w:t>
      </w:r>
      <w:r w:rsidR="008B2A10" w:rsidRPr="00AF7DDB">
        <w:rPr>
          <w:rFonts w:cs="Arial"/>
        </w:rPr>
        <w:t xml:space="preserve">se meziročně </w:t>
      </w:r>
      <w:proofErr w:type="gramStart"/>
      <w:r w:rsidR="008B2A10" w:rsidRPr="00AF7DDB">
        <w:rPr>
          <w:rFonts w:cs="Arial"/>
        </w:rPr>
        <w:t>zvýšil z</w:t>
      </w:r>
      <w:r w:rsidR="00AF7DDB">
        <w:rPr>
          <w:rFonts w:cs="Arial"/>
        </w:rPr>
        <w:t> 462,1</w:t>
      </w:r>
      <w:proofErr w:type="gramEnd"/>
      <w:r w:rsidR="00AF7DDB">
        <w:rPr>
          <w:rFonts w:cs="Arial"/>
        </w:rPr>
        <w:t xml:space="preserve"> </w:t>
      </w:r>
      <w:r w:rsidR="008B2A10" w:rsidRPr="00AF7DDB">
        <w:rPr>
          <w:rFonts w:cs="Arial"/>
        </w:rPr>
        <w:t xml:space="preserve">tis. případů na </w:t>
      </w:r>
      <w:r w:rsidR="00DC574D">
        <w:rPr>
          <w:rFonts w:cs="Arial"/>
        </w:rPr>
        <w:t>500,6</w:t>
      </w:r>
      <w:r w:rsidR="008B2A10" w:rsidRPr="00AF7DDB">
        <w:rPr>
          <w:rFonts w:cs="Arial"/>
        </w:rPr>
        <w:t xml:space="preserve"> tis. případů v 1. </w:t>
      </w:r>
      <w:proofErr w:type="spellStart"/>
      <w:r w:rsidR="008B2A10" w:rsidRPr="00AF7DDB">
        <w:rPr>
          <w:rFonts w:cs="Arial"/>
        </w:rPr>
        <w:t>pol</w:t>
      </w:r>
      <w:proofErr w:type="spellEnd"/>
      <w:r w:rsidR="008B2A10" w:rsidRPr="00AF7DDB">
        <w:rPr>
          <w:rFonts w:cs="Arial"/>
        </w:rPr>
        <w:t>. 201</w:t>
      </w:r>
      <w:r w:rsidR="00AF7DDB">
        <w:rPr>
          <w:rFonts w:cs="Arial"/>
        </w:rPr>
        <w:t>7</w:t>
      </w:r>
      <w:r w:rsidR="008B2A10" w:rsidRPr="00AF7DDB">
        <w:rPr>
          <w:rFonts w:cs="Arial"/>
        </w:rPr>
        <w:t xml:space="preserve"> (tj. o </w:t>
      </w:r>
      <w:r w:rsidR="00D74431">
        <w:rPr>
          <w:rFonts w:cs="Arial"/>
        </w:rPr>
        <w:t>8,3</w:t>
      </w:r>
      <w:r w:rsidR="008B2A10" w:rsidRPr="00AF7DDB">
        <w:rPr>
          <w:rFonts w:cs="Arial"/>
        </w:rPr>
        <w:t xml:space="preserve"> %) u </w:t>
      </w:r>
      <w:r w:rsidR="008B2A10" w:rsidRPr="005963B8">
        <w:rPr>
          <w:rFonts w:cs="Arial"/>
          <w:b/>
        </w:rPr>
        <w:t>mužů</w:t>
      </w:r>
      <w:r w:rsidR="008B2A10" w:rsidRPr="00AF7DDB">
        <w:rPr>
          <w:rFonts w:cs="Arial"/>
        </w:rPr>
        <w:t xml:space="preserve"> se počet nově hlášených případů dočasné pracovní neschopnosti meziročně zvýšil</w:t>
      </w:r>
      <w:r w:rsidR="008B2A10" w:rsidRPr="00AF7DDB">
        <w:rPr>
          <w:rFonts w:cs="Arial"/>
          <w:lang w:val="en-US"/>
        </w:rPr>
        <w:t xml:space="preserve"> </w:t>
      </w:r>
      <w:r w:rsidR="008B2A10" w:rsidRPr="00AF7DDB">
        <w:rPr>
          <w:rFonts w:cs="Arial"/>
        </w:rPr>
        <w:t>ze 41</w:t>
      </w:r>
      <w:r w:rsidR="005963B8">
        <w:rPr>
          <w:rFonts w:cs="Arial"/>
        </w:rPr>
        <w:t>4</w:t>
      </w:r>
      <w:r w:rsidR="008B2A10" w:rsidRPr="00AF7DDB">
        <w:rPr>
          <w:rFonts w:cs="Arial"/>
        </w:rPr>
        <w:t>,</w:t>
      </w:r>
      <w:r w:rsidR="005963B8">
        <w:rPr>
          <w:rFonts w:cs="Arial"/>
        </w:rPr>
        <w:t>3</w:t>
      </w:r>
      <w:r w:rsidR="008B2A10" w:rsidRPr="00AF7DDB">
        <w:rPr>
          <w:rFonts w:cs="Arial"/>
        </w:rPr>
        <w:t xml:space="preserve"> tis. případů v 1. </w:t>
      </w:r>
      <w:proofErr w:type="spellStart"/>
      <w:r w:rsidR="008B2A10" w:rsidRPr="00AF7DDB">
        <w:rPr>
          <w:rFonts w:cs="Arial"/>
        </w:rPr>
        <w:t>pol</w:t>
      </w:r>
      <w:proofErr w:type="spellEnd"/>
      <w:r w:rsidR="008B2A10" w:rsidRPr="00AF7DDB">
        <w:rPr>
          <w:rFonts w:cs="Arial"/>
        </w:rPr>
        <w:t>. 201</w:t>
      </w:r>
      <w:r w:rsidR="005963B8">
        <w:rPr>
          <w:rFonts w:cs="Arial"/>
        </w:rPr>
        <w:t>6</w:t>
      </w:r>
      <w:r w:rsidR="008B2A10" w:rsidRPr="00AF7DDB">
        <w:rPr>
          <w:rFonts w:cs="Arial"/>
        </w:rPr>
        <w:t xml:space="preserve"> na </w:t>
      </w:r>
      <w:r w:rsidR="005963B8">
        <w:rPr>
          <w:rFonts w:cs="Arial"/>
        </w:rPr>
        <w:t xml:space="preserve">444,1 </w:t>
      </w:r>
      <w:r w:rsidR="008B2A10" w:rsidRPr="00AF7DDB">
        <w:rPr>
          <w:rFonts w:cs="Arial"/>
        </w:rPr>
        <w:t xml:space="preserve">tis. případů v 1. </w:t>
      </w:r>
      <w:proofErr w:type="spellStart"/>
      <w:r w:rsidR="008B2A10" w:rsidRPr="00AF7DDB">
        <w:rPr>
          <w:rFonts w:cs="Arial"/>
        </w:rPr>
        <w:t>pol</w:t>
      </w:r>
      <w:proofErr w:type="spellEnd"/>
      <w:r w:rsidR="008B2A10" w:rsidRPr="00AF7DDB">
        <w:rPr>
          <w:rFonts w:cs="Arial"/>
        </w:rPr>
        <w:t>. 201</w:t>
      </w:r>
      <w:r w:rsidR="005963B8">
        <w:rPr>
          <w:rFonts w:cs="Arial"/>
        </w:rPr>
        <w:t xml:space="preserve">7 </w:t>
      </w:r>
      <w:r w:rsidR="005963B8" w:rsidRPr="00C828B6">
        <w:rPr>
          <w:rFonts w:cs="Arial"/>
          <w:color w:val="000000" w:themeColor="text1"/>
        </w:rPr>
        <w:t xml:space="preserve">(tj. o </w:t>
      </w:r>
      <w:r w:rsidR="005963B8">
        <w:rPr>
          <w:rFonts w:cs="Arial"/>
          <w:color w:val="000000" w:themeColor="text1"/>
        </w:rPr>
        <w:t>6</w:t>
      </w:r>
      <w:r w:rsidR="005963B8" w:rsidRPr="00C828B6">
        <w:rPr>
          <w:rFonts w:cs="Arial"/>
          <w:color w:val="000000" w:themeColor="text1"/>
        </w:rPr>
        <w:t>,</w:t>
      </w:r>
      <w:r w:rsidR="005963B8">
        <w:rPr>
          <w:rFonts w:cs="Arial"/>
          <w:color w:val="000000" w:themeColor="text1"/>
        </w:rPr>
        <w:t>5</w:t>
      </w:r>
      <w:r w:rsidR="005963B8" w:rsidRPr="00C828B6">
        <w:rPr>
          <w:rFonts w:cs="Arial"/>
          <w:color w:val="000000" w:themeColor="text1"/>
        </w:rPr>
        <w:t xml:space="preserve"> %).</w:t>
      </w:r>
      <w:r w:rsidR="008B2A10" w:rsidRPr="00AF7DDB">
        <w:rPr>
          <w:rFonts w:cs="Arial"/>
        </w:rPr>
        <w:t xml:space="preserve"> </w:t>
      </w:r>
      <w:r w:rsidR="008B2A10" w:rsidRPr="00AF7DDB">
        <w:rPr>
          <w:rFonts w:cs="Arial"/>
          <w:b/>
        </w:rPr>
        <w:t>Nejvíce</w:t>
      </w:r>
      <w:r w:rsidR="008B2A10" w:rsidRPr="00AF7DDB">
        <w:rPr>
          <w:rFonts w:cs="Arial"/>
        </w:rPr>
        <w:t xml:space="preserve"> nově hlášených případů dočasné pracovní neschopnosti z celkového počtu v České republice bylo hlášeno v Praze (</w:t>
      </w:r>
      <w:r w:rsidR="00B21915">
        <w:rPr>
          <w:rFonts w:cs="Arial"/>
        </w:rPr>
        <w:t>209,1</w:t>
      </w:r>
      <w:r w:rsidR="008B2A10" w:rsidRPr="00AF7DDB">
        <w:rPr>
          <w:rFonts w:cs="Arial"/>
        </w:rPr>
        <w:t> tis. případů)</w:t>
      </w:r>
      <w:r w:rsidR="00B21915">
        <w:rPr>
          <w:rFonts w:cs="Arial"/>
        </w:rPr>
        <w:t xml:space="preserve">, </w:t>
      </w:r>
      <w:proofErr w:type="spellStart"/>
      <w:r w:rsidR="00B21915">
        <w:rPr>
          <w:rFonts w:cs="Arial"/>
        </w:rPr>
        <w:t>Morvskoslezském</w:t>
      </w:r>
      <w:proofErr w:type="spellEnd"/>
      <w:r w:rsidR="00B21915">
        <w:rPr>
          <w:rFonts w:cs="Arial"/>
        </w:rPr>
        <w:t xml:space="preserve"> </w:t>
      </w:r>
      <w:proofErr w:type="gramStart"/>
      <w:r w:rsidR="00B21915">
        <w:rPr>
          <w:rFonts w:cs="Arial"/>
        </w:rPr>
        <w:t xml:space="preserve">kraji </w:t>
      </w:r>
      <w:r w:rsidR="008B2A10" w:rsidRPr="00AF7DDB">
        <w:rPr>
          <w:rFonts w:cs="Arial"/>
        </w:rPr>
        <w:t xml:space="preserve"> </w:t>
      </w:r>
      <w:r w:rsidR="00B21915" w:rsidRPr="00AF7DDB">
        <w:rPr>
          <w:rFonts w:cs="Arial"/>
        </w:rPr>
        <w:t>(</w:t>
      </w:r>
      <w:r w:rsidR="00B21915">
        <w:rPr>
          <w:rFonts w:cs="Arial"/>
        </w:rPr>
        <w:t>99,8</w:t>
      </w:r>
      <w:proofErr w:type="gramEnd"/>
      <w:r w:rsidR="00B21915">
        <w:rPr>
          <w:rFonts w:cs="Arial"/>
        </w:rPr>
        <w:t xml:space="preserve"> </w:t>
      </w:r>
      <w:r w:rsidR="00B21915" w:rsidRPr="00AF7DDB">
        <w:rPr>
          <w:rFonts w:cs="Arial"/>
        </w:rPr>
        <w:t>tis. případů</w:t>
      </w:r>
      <w:r w:rsidR="00B21915">
        <w:rPr>
          <w:rFonts w:cs="Arial"/>
        </w:rPr>
        <w:t>)</w:t>
      </w:r>
      <w:r w:rsidR="00B21915" w:rsidRPr="00AF7DDB">
        <w:rPr>
          <w:rFonts w:cs="Arial"/>
        </w:rPr>
        <w:t xml:space="preserve"> </w:t>
      </w:r>
      <w:r w:rsidR="00B21915">
        <w:rPr>
          <w:rFonts w:cs="Arial"/>
        </w:rPr>
        <w:t xml:space="preserve"> </w:t>
      </w:r>
      <w:r w:rsidR="008B2A10" w:rsidRPr="00AF7DDB">
        <w:rPr>
          <w:rFonts w:cs="Arial"/>
        </w:rPr>
        <w:t>a ve Středočeském kraji (</w:t>
      </w:r>
      <w:r w:rsidR="00B21915">
        <w:rPr>
          <w:rFonts w:cs="Arial"/>
        </w:rPr>
        <w:t xml:space="preserve">93,6 </w:t>
      </w:r>
      <w:r w:rsidR="008B2A10" w:rsidRPr="00AF7DDB">
        <w:rPr>
          <w:rFonts w:cs="Arial"/>
        </w:rPr>
        <w:t xml:space="preserve">tis. případů), naopak </w:t>
      </w:r>
      <w:r w:rsidR="008B2A10" w:rsidRPr="00AF7DDB">
        <w:rPr>
          <w:rFonts w:cs="Arial"/>
          <w:b/>
        </w:rPr>
        <w:t>nejméně</w:t>
      </w:r>
      <w:r w:rsidR="008B2A10" w:rsidRPr="00AF7DDB">
        <w:rPr>
          <w:rFonts w:cs="Arial"/>
        </w:rPr>
        <w:t xml:space="preserve"> nově hlášených případů dočasné pracovní neschopnosti bylo v Karlovarském kraji (</w:t>
      </w:r>
      <w:r w:rsidR="0042743B">
        <w:rPr>
          <w:rFonts w:cs="Arial"/>
        </w:rPr>
        <w:t>20</w:t>
      </w:r>
      <w:r w:rsidR="008B2A10" w:rsidRPr="00AF7DDB">
        <w:rPr>
          <w:rFonts w:cs="Arial"/>
        </w:rPr>
        <w:t xml:space="preserve"> tis. případů) a Libereckém kraji (3</w:t>
      </w:r>
      <w:r w:rsidR="004231EB">
        <w:rPr>
          <w:rFonts w:cs="Arial"/>
        </w:rPr>
        <w:t>6,7</w:t>
      </w:r>
      <w:r w:rsidR="008B2A10" w:rsidRPr="00AF7DDB">
        <w:rPr>
          <w:rFonts w:cs="Arial"/>
        </w:rPr>
        <w:t xml:space="preserve"> tis. případů). Na tomto místě je nutné připomenout, že </w:t>
      </w:r>
      <w:r w:rsidR="008B2A10" w:rsidRPr="00C92749">
        <w:rPr>
          <w:rFonts w:cs="Arial"/>
        </w:rPr>
        <w:t>třídění dočasné pracovní neschopnosti dle krajů a okresů vychází z údaje o sídle útvaru,</w:t>
      </w:r>
      <w:r w:rsidR="008B2A10" w:rsidRPr="00AF7DDB">
        <w:rPr>
          <w:rFonts w:cs="Arial"/>
        </w:rPr>
        <w:t xml:space="preserve"> který vede evidenci mezd u zaměstnavatele osoby, která je v</w:t>
      </w:r>
      <w:r w:rsidR="008B2A10">
        <w:rPr>
          <w:rFonts w:cs="Arial"/>
        </w:rPr>
        <w:t> pracovní neschopnosti.</w:t>
      </w:r>
      <w:r w:rsidR="00741E71" w:rsidDel="00741E71">
        <w:rPr>
          <w:rFonts w:cs="Arial"/>
        </w:rPr>
        <w:t xml:space="preserve"> </w:t>
      </w:r>
    </w:p>
    <w:p w:rsidR="005578C1" w:rsidRDefault="00517460" w:rsidP="004B715E">
      <w:pPr>
        <w:jc w:val="both"/>
        <w:rPr>
          <w:rFonts w:cs="Arial"/>
        </w:rPr>
      </w:pPr>
      <w:r w:rsidRPr="00122693">
        <w:rPr>
          <w:rFonts w:cs="Arial"/>
          <w:b/>
        </w:rPr>
        <w:t>L</w:t>
      </w:r>
      <w:r w:rsidR="005578C1" w:rsidRPr="00122693">
        <w:rPr>
          <w:rFonts w:cs="Arial"/>
          <w:b/>
        </w:rPr>
        <w:t>egislativní změny</w:t>
      </w:r>
      <w:r w:rsidR="005578C1" w:rsidRPr="003E6827">
        <w:rPr>
          <w:rFonts w:cs="Arial"/>
        </w:rPr>
        <w:t>, které často počet případů pracovní neschopnosti přímo ovlivňují, nejvíce působí právě na případy pracovní neschopnosti pro nemoc, počty případů pracovní neschopnosti pro pracovní úrazy jsou jimi ovlivněny méně. Legislativní úpravy ve vyplácení dávek nemocenského se nejvíce projevují v</w:t>
      </w:r>
      <w:r w:rsidR="005578C1">
        <w:rPr>
          <w:rFonts w:cs="Arial"/>
        </w:rPr>
        <w:t> </w:t>
      </w:r>
      <w:r w:rsidR="005578C1" w:rsidRPr="003E6827">
        <w:rPr>
          <w:rFonts w:cs="Arial"/>
        </w:rPr>
        <w:t>četnosti případů méně závažných a krátkodobých pracovních neschopností, například u nemoci dýchacích cest (běžná nachlazení, záněty horních cest dýchacích apod.). Tato onemocnění patrně</w:t>
      </w:r>
      <w:r w:rsidR="005578C1">
        <w:rPr>
          <w:rFonts w:cs="Arial"/>
        </w:rPr>
        <w:t xml:space="preserve"> lidé častěji řeší jiným způsobem, než návštěvou lékaře a vystavením rozhodnutí o pracovní neschopnosti. Vzhledem k tomu,</w:t>
      </w:r>
      <w:r w:rsidR="005578C1">
        <w:rPr>
          <w:rFonts w:cs="Arial"/>
          <w:b/>
        </w:rPr>
        <w:t xml:space="preserve"> </w:t>
      </w:r>
      <w:r w:rsidR="005578C1">
        <w:rPr>
          <w:rFonts w:cs="Arial"/>
        </w:rPr>
        <w:t>že</w:t>
      </w:r>
      <w:r w:rsidR="005578C1">
        <w:rPr>
          <w:rFonts w:cs="Arial"/>
          <w:b/>
        </w:rPr>
        <w:t xml:space="preserve"> </w:t>
      </w:r>
      <w:r w:rsidR="005578C1">
        <w:rPr>
          <w:rFonts w:cs="Arial"/>
        </w:rPr>
        <w:t>od roku 2008, resp. 2009,</w:t>
      </w:r>
      <w:r w:rsidR="005578C1">
        <w:rPr>
          <w:rFonts w:cs="Arial"/>
          <w:b/>
        </w:rPr>
        <w:t xml:space="preserve"> </w:t>
      </w:r>
      <w:r w:rsidR="005578C1" w:rsidRPr="00F212F9">
        <w:rPr>
          <w:rFonts w:cs="Arial"/>
        </w:rPr>
        <w:t>za první tři dny pracovní neschopnosti nepřísluší zaměstnanci náhrady mzdy nebo platu (tzv.</w:t>
      </w:r>
      <w:r w:rsidR="005578C1">
        <w:rPr>
          <w:rFonts w:cs="Arial"/>
        </w:rPr>
        <w:t> </w:t>
      </w:r>
      <w:r w:rsidR="005578C1" w:rsidRPr="00F212F9">
        <w:rPr>
          <w:rFonts w:cs="Arial"/>
        </w:rPr>
        <w:t>karenční doba), v</w:t>
      </w:r>
      <w:r w:rsidR="005578C1">
        <w:rPr>
          <w:rFonts w:cs="Arial"/>
        </w:rPr>
        <w:t> </w:t>
      </w:r>
      <w:r w:rsidR="005578C1" w:rsidRPr="00F212F9">
        <w:rPr>
          <w:rFonts w:cs="Arial"/>
        </w:rPr>
        <w:t>některých případech lidé raději využijí dovolenou nebo nemoc takzvaně „přechodí“. Někteří zaměstnavatelé také v rámci zaměstnaneckých výhod nabízí kromě řádné dovolené ještě několik „</w:t>
      </w:r>
      <w:proofErr w:type="spellStart"/>
      <w:r w:rsidR="005578C1" w:rsidRPr="00F212F9">
        <w:rPr>
          <w:rFonts w:cs="Arial"/>
        </w:rPr>
        <w:t>indispozičních</w:t>
      </w:r>
      <w:proofErr w:type="spellEnd"/>
      <w:r w:rsidR="005578C1" w:rsidRPr="00F212F9">
        <w:rPr>
          <w:rFonts w:cs="Arial"/>
        </w:rPr>
        <w:t>“ dní v roce (tzv. </w:t>
      </w:r>
      <w:r w:rsidR="005578C1" w:rsidRPr="00821C6F">
        <w:rPr>
          <w:rFonts w:cs="Arial"/>
          <w:lang w:val="en-US"/>
        </w:rPr>
        <w:t>sick days</w:t>
      </w:r>
      <w:r w:rsidR="005578C1" w:rsidRPr="00F212F9">
        <w:rPr>
          <w:rFonts w:cs="Arial"/>
        </w:rPr>
        <w:t>) či umožňují práci z</w:t>
      </w:r>
      <w:r w:rsidR="005578C1">
        <w:rPr>
          <w:rFonts w:cs="Arial"/>
        </w:rPr>
        <w:t> </w:t>
      </w:r>
      <w:r w:rsidR="005578C1" w:rsidRPr="00F212F9">
        <w:rPr>
          <w:rFonts w:cs="Arial"/>
        </w:rPr>
        <w:t>domova.</w:t>
      </w:r>
    </w:p>
    <w:p w:rsidR="006538C2" w:rsidRDefault="006538C2" w:rsidP="006538C2">
      <w:pPr>
        <w:jc w:val="both"/>
        <w:rPr>
          <w:rFonts w:cs="Arial"/>
        </w:rPr>
      </w:pPr>
      <w:r>
        <w:rPr>
          <w:rFonts w:cs="Arial"/>
          <w:b/>
        </w:rPr>
        <w:t>Počet nově hlášených případů dočasné pracovní neschopnosti na 100 pojištěnců</w:t>
      </w:r>
      <w:r>
        <w:rPr>
          <w:rFonts w:cs="Arial"/>
        </w:rPr>
        <w:t xml:space="preserve"> meziročně </w:t>
      </w:r>
      <w:proofErr w:type="gramStart"/>
      <w:r w:rsidR="005F2824">
        <w:rPr>
          <w:rFonts w:cs="Arial"/>
        </w:rPr>
        <w:t xml:space="preserve">vzrostl </w:t>
      </w:r>
      <w:r w:rsidR="00BF2FDD">
        <w:rPr>
          <w:rFonts w:cs="Arial"/>
        </w:rPr>
        <w:t xml:space="preserve"> </w:t>
      </w:r>
      <w:r>
        <w:rPr>
          <w:rFonts w:cs="Arial"/>
        </w:rPr>
        <w:t xml:space="preserve"> z 19,</w:t>
      </w:r>
      <w:r w:rsidR="00BF2FDD">
        <w:rPr>
          <w:rFonts w:cs="Arial"/>
        </w:rPr>
        <w:t>3</w:t>
      </w:r>
      <w:proofErr w:type="gramEnd"/>
      <w:r>
        <w:rPr>
          <w:rFonts w:cs="Arial"/>
        </w:rPr>
        <w:t xml:space="preserve"> případů v 1. </w:t>
      </w:r>
      <w:proofErr w:type="spellStart"/>
      <w:r>
        <w:rPr>
          <w:rFonts w:cs="Arial"/>
        </w:rPr>
        <w:t>pol</w:t>
      </w:r>
      <w:proofErr w:type="spellEnd"/>
      <w:r>
        <w:rPr>
          <w:rFonts w:cs="Arial"/>
        </w:rPr>
        <w:t>. 201</w:t>
      </w:r>
      <w:r w:rsidR="00BF2FDD">
        <w:rPr>
          <w:rFonts w:cs="Arial"/>
        </w:rPr>
        <w:t>6</w:t>
      </w:r>
      <w:r>
        <w:rPr>
          <w:rFonts w:cs="Arial"/>
        </w:rPr>
        <w:t xml:space="preserve"> na </w:t>
      </w:r>
      <w:r w:rsidR="00BF2FDD">
        <w:rPr>
          <w:rFonts w:cs="Arial"/>
        </w:rPr>
        <w:t xml:space="preserve">20,4 </w:t>
      </w:r>
      <w:r>
        <w:rPr>
          <w:rFonts w:cs="Arial"/>
        </w:rPr>
        <w:t xml:space="preserve">případů v 1. </w:t>
      </w:r>
      <w:proofErr w:type="spellStart"/>
      <w:r>
        <w:rPr>
          <w:rFonts w:cs="Arial"/>
        </w:rPr>
        <w:t>pol</w:t>
      </w:r>
      <w:proofErr w:type="spellEnd"/>
      <w:r>
        <w:rPr>
          <w:rFonts w:cs="Arial"/>
        </w:rPr>
        <w:t>. 201</w:t>
      </w:r>
      <w:r w:rsidR="00BF2FDD">
        <w:rPr>
          <w:rFonts w:cs="Arial"/>
        </w:rPr>
        <w:t>7</w:t>
      </w:r>
      <w:r>
        <w:rPr>
          <w:rFonts w:cs="Arial"/>
        </w:rPr>
        <w:t xml:space="preserve"> </w:t>
      </w:r>
      <w:r w:rsidR="004B715E">
        <w:rPr>
          <w:rFonts w:cs="Arial"/>
        </w:rPr>
        <w:t>(tj. o 5,7 %)</w:t>
      </w:r>
      <w:r w:rsidR="005918EF">
        <w:rPr>
          <w:rFonts w:cs="Arial"/>
        </w:rPr>
        <w:t xml:space="preserve">, </w:t>
      </w:r>
      <w:r>
        <w:rPr>
          <w:rFonts w:cs="Arial"/>
        </w:rPr>
        <w:t xml:space="preserve">z celkového počtu bylo u </w:t>
      </w:r>
      <w:r>
        <w:rPr>
          <w:rFonts w:cs="Arial"/>
          <w:b/>
        </w:rPr>
        <w:t>mužů</w:t>
      </w:r>
      <w:r>
        <w:rPr>
          <w:rFonts w:cs="Arial"/>
        </w:rPr>
        <w:t xml:space="preserve"> hlášeno </w:t>
      </w:r>
      <w:r w:rsidR="00B0777E">
        <w:rPr>
          <w:rFonts w:cs="Arial"/>
        </w:rPr>
        <w:t xml:space="preserve">18,9 </w:t>
      </w:r>
      <w:r>
        <w:rPr>
          <w:rFonts w:cs="Arial"/>
        </w:rPr>
        <w:t xml:space="preserve">případů, u </w:t>
      </w:r>
      <w:r w:rsidRPr="009A3AFC">
        <w:rPr>
          <w:rFonts w:cs="Arial"/>
          <w:b/>
        </w:rPr>
        <w:t>žen</w:t>
      </w:r>
      <w:r>
        <w:rPr>
          <w:rFonts w:cs="Arial"/>
        </w:rPr>
        <w:t xml:space="preserve"> </w:t>
      </w:r>
      <w:r w:rsidR="00B0777E">
        <w:rPr>
          <w:rFonts w:cs="Arial"/>
        </w:rPr>
        <w:t xml:space="preserve">22 </w:t>
      </w:r>
      <w:r>
        <w:rPr>
          <w:rFonts w:cs="Arial"/>
        </w:rPr>
        <w:t xml:space="preserve">případů. V 1. </w:t>
      </w:r>
      <w:proofErr w:type="spellStart"/>
      <w:r>
        <w:rPr>
          <w:rFonts w:cs="Arial"/>
        </w:rPr>
        <w:t>pol</w:t>
      </w:r>
      <w:proofErr w:type="spellEnd"/>
      <w:r>
        <w:rPr>
          <w:rFonts w:cs="Arial"/>
        </w:rPr>
        <w:t>. 201</w:t>
      </w:r>
      <w:r w:rsidR="00B0777E">
        <w:rPr>
          <w:rFonts w:cs="Arial"/>
        </w:rPr>
        <w:t>7</w:t>
      </w:r>
      <w:r>
        <w:rPr>
          <w:rFonts w:cs="Arial"/>
        </w:rPr>
        <w:t xml:space="preserve"> bylo zapříčiněno </w:t>
      </w:r>
      <w:r w:rsidR="00B0777E">
        <w:rPr>
          <w:rFonts w:cs="Arial"/>
        </w:rPr>
        <w:t xml:space="preserve">18,2 </w:t>
      </w:r>
      <w:r>
        <w:rPr>
          <w:rFonts w:cs="Arial"/>
        </w:rPr>
        <w:t xml:space="preserve">nově hlášených případů dočasné pracovní neschopnosti </w:t>
      </w:r>
      <w:r>
        <w:rPr>
          <w:rFonts w:cs="Arial"/>
          <w:b/>
        </w:rPr>
        <w:t>nemocí</w:t>
      </w:r>
      <w:r>
        <w:rPr>
          <w:rFonts w:cs="Arial"/>
        </w:rPr>
        <w:t xml:space="preserve">, 0,5 případů </w:t>
      </w:r>
      <w:r>
        <w:rPr>
          <w:rFonts w:cs="Arial"/>
          <w:b/>
        </w:rPr>
        <w:t>pracovními úrazy</w:t>
      </w:r>
      <w:r>
        <w:rPr>
          <w:rFonts w:cs="Arial"/>
        </w:rPr>
        <w:t xml:space="preserve"> a 1</w:t>
      </w:r>
      <w:r w:rsidR="00B0777E">
        <w:rPr>
          <w:rFonts w:cs="Arial"/>
        </w:rPr>
        <w:t>,7</w:t>
      </w:r>
      <w:r>
        <w:rPr>
          <w:rFonts w:cs="Arial"/>
        </w:rPr>
        <w:t xml:space="preserve"> případů</w:t>
      </w:r>
      <w:r>
        <w:rPr>
          <w:rFonts w:cs="Arial"/>
          <w:color w:val="FF0000"/>
        </w:rPr>
        <w:t xml:space="preserve"> </w:t>
      </w:r>
      <w:r>
        <w:rPr>
          <w:rFonts w:cs="Arial"/>
          <w:b/>
        </w:rPr>
        <w:t>ostatními úrazy</w:t>
      </w:r>
      <w:r>
        <w:rPr>
          <w:rFonts w:cs="Arial"/>
        </w:rPr>
        <w:t xml:space="preserve">. Z celorepublikového počtu bylo </w:t>
      </w:r>
      <w:r w:rsidRPr="00AC59BE">
        <w:rPr>
          <w:rFonts w:cs="Arial"/>
          <w:b/>
        </w:rPr>
        <w:t>nejvíce</w:t>
      </w:r>
      <w:r>
        <w:rPr>
          <w:rFonts w:cs="Arial"/>
        </w:rPr>
        <w:t xml:space="preserve"> nově hlášených případů dočasné pracovní neschopnosti na 100 pojištěnců hlášeno v Libereckém kraji (2</w:t>
      </w:r>
      <w:r w:rsidR="00BA06E2">
        <w:rPr>
          <w:rFonts w:cs="Arial"/>
        </w:rPr>
        <w:t>4,3</w:t>
      </w:r>
      <w:r>
        <w:rPr>
          <w:rFonts w:cs="Arial"/>
        </w:rPr>
        <w:t xml:space="preserve"> případů) a </w:t>
      </w:r>
      <w:r w:rsidRPr="00985E9F">
        <w:rPr>
          <w:rFonts w:cs="Arial"/>
          <w:b/>
        </w:rPr>
        <w:t xml:space="preserve">nejméně </w:t>
      </w:r>
      <w:r>
        <w:rPr>
          <w:rFonts w:cs="Arial"/>
        </w:rPr>
        <w:t>případů v Praze (16,</w:t>
      </w:r>
      <w:r w:rsidR="00697DD0">
        <w:rPr>
          <w:rFonts w:cs="Arial"/>
        </w:rPr>
        <w:t>7</w:t>
      </w:r>
      <w:r>
        <w:rPr>
          <w:rFonts w:cs="Arial"/>
        </w:rPr>
        <w:t xml:space="preserve">). </w:t>
      </w:r>
    </w:p>
    <w:p w:rsidR="00662326" w:rsidRDefault="006538C2" w:rsidP="006538C2">
      <w:pPr>
        <w:jc w:val="both"/>
        <w:rPr>
          <w:rFonts w:cs="Arial"/>
          <w:b/>
        </w:rPr>
      </w:pPr>
      <w:r>
        <w:rPr>
          <w:b/>
        </w:rPr>
        <w:t xml:space="preserve">Počet kalendářních dnů dočasné pracovní neschopnosti </w:t>
      </w:r>
      <w:r>
        <w:t xml:space="preserve">meziročně vrostl </w:t>
      </w:r>
      <w:r w:rsidR="003C0288">
        <w:t xml:space="preserve">36 787 </w:t>
      </w:r>
      <w:r>
        <w:t>z tis.</w:t>
      </w:r>
      <w:r>
        <w:rPr>
          <w:sz w:val="16"/>
          <w:szCs w:val="16"/>
        </w:rPr>
        <w:t xml:space="preserve"> </w:t>
      </w:r>
      <w:r>
        <w:t xml:space="preserve">prostonaných dnů v 1. </w:t>
      </w:r>
      <w:proofErr w:type="spellStart"/>
      <w:r>
        <w:t>pol</w:t>
      </w:r>
      <w:proofErr w:type="spellEnd"/>
      <w:r>
        <w:t>. 201</w:t>
      </w:r>
      <w:r w:rsidR="003C0288">
        <w:t>6</w:t>
      </w:r>
      <w:r>
        <w:t xml:space="preserve"> na </w:t>
      </w:r>
      <w:r w:rsidR="003C0288">
        <w:t xml:space="preserve">38 709 </w:t>
      </w:r>
      <w:r>
        <w:t xml:space="preserve">tis. prostonaných dnů v 1. </w:t>
      </w:r>
      <w:proofErr w:type="spellStart"/>
      <w:r>
        <w:t>pol</w:t>
      </w:r>
      <w:proofErr w:type="spellEnd"/>
      <w:r>
        <w:t>. roce 201</w:t>
      </w:r>
      <w:r w:rsidR="003C0288">
        <w:t>7</w:t>
      </w:r>
      <w:r>
        <w:t xml:space="preserve"> (tj. o 5</w:t>
      </w:r>
      <w:r w:rsidR="003C0288">
        <w:t>,2</w:t>
      </w:r>
      <w:r>
        <w:t xml:space="preserve"> %). </w:t>
      </w:r>
      <w:r w:rsidRPr="003E0DA9">
        <w:rPr>
          <w:b/>
        </w:rPr>
        <w:t>Ženy</w:t>
      </w:r>
      <w:r>
        <w:t xml:space="preserve"> prostonaly 20 125 tis. dnů, o 3 </w:t>
      </w:r>
      <w:r w:rsidR="009050A9">
        <w:t>568</w:t>
      </w:r>
      <w:r>
        <w:t xml:space="preserve"> tis. dnů více než </w:t>
      </w:r>
      <w:r w:rsidRPr="003E0DA9">
        <w:rPr>
          <w:b/>
        </w:rPr>
        <w:t>muži</w:t>
      </w:r>
      <w:r>
        <w:t xml:space="preserve">, kteří prostonali </w:t>
      </w:r>
      <w:r w:rsidR="009050A9">
        <w:t xml:space="preserve">17 570 </w:t>
      </w:r>
      <w:r>
        <w:t xml:space="preserve">tis. dnů. V celkovém počtu kalendářních dnů </w:t>
      </w:r>
      <w:r>
        <w:lastRenderedPageBreak/>
        <w:t xml:space="preserve">dočasné pracovní neschopnosti bylo zahrnuto </w:t>
      </w:r>
      <w:r w:rsidR="00917A95">
        <w:t xml:space="preserve">33 259 </w:t>
      </w:r>
      <w:r>
        <w:t xml:space="preserve">tis. prostonaných dnů pro </w:t>
      </w:r>
      <w:r w:rsidRPr="00582CFC">
        <w:rPr>
          <w:b/>
        </w:rPr>
        <w:t>nemoc</w:t>
      </w:r>
      <w:r>
        <w:t xml:space="preserve">, </w:t>
      </w:r>
      <w:r w:rsidR="00917A95">
        <w:t xml:space="preserve">1 343 </w:t>
      </w:r>
      <w:r>
        <w:t xml:space="preserve">tis. dnů pro </w:t>
      </w:r>
      <w:r w:rsidRPr="00582CFC">
        <w:rPr>
          <w:b/>
        </w:rPr>
        <w:t>pracovní úraz</w:t>
      </w:r>
      <w:r>
        <w:rPr>
          <w:b/>
        </w:rPr>
        <w:t xml:space="preserve"> </w:t>
      </w:r>
      <w:r>
        <w:t xml:space="preserve">a </w:t>
      </w:r>
      <w:r w:rsidR="00917A95">
        <w:t xml:space="preserve">4 107 </w:t>
      </w:r>
      <w:r>
        <w:t xml:space="preserve">tis. prostonaných dnů pro </w:t>
      </w:r>
      <w:r w:rsidRPr="00582CFC">
        <w:rPr>
          <w:b/>
        </w:rPr>
        <w:t>ostatní úrazy.</w:t>
      </w:r>
      <w:r>
        <w:t xml:space="preserve"> </w:t>
      </w:r>
    </w:p>
    <w:p w:rsidR="003D1A92" w:rsidRDefault="006538C2" w:rsidP="006538C2">
      <w:pPr>
        <w:jc w:val="both"/>
        <w:rPr>
          <w:rFonts w:cs="Arial"/>
          <w:b/>
        </w:rPr>
      </w:pPr>
      <w:r w:rsidRPr="00F005CD">
        <w:rPr>
          <w:rFonts w:cs="Arial"/>
          <w:b/>
        </w:rPr>
        <w:t>Průměrná délka trvání 1 případu dočasné pracovní neschopnosti</w:t>
      </w:r>
      <w:r w:rsidRPr="00F005CD">
        <w:rPr>
          <w:rFonts w:cs="Arial"/>
        </w:rPr>
        <w:t xml:space="preserve"> se </w:t>
      </w:r>
      <w:r w:rsidRPr="00263DB0">
        <w:t xml:space="preserve">meziročně </w:t>
      </w:r>
      <w:r w:rsidR="00070879">
        <w:t xml:space="preserve">snížila </w:t>
      </w:r>
      <w:r w:rsidRPr="00263DB0">
        <w:t>ze </w:t>
      </w:r>
      <w:r w:rsidR="00070879">
        <w:t>42</w:t>
      </w:r>
      <w:r w:rsidRPr="00263DB0">
        <w:t xml:space="preserve"> dn</w:t>
      </w:r>
      <w:r w:rsidR="00070879">
        <w:t>í</w:t>
      </w:r>
      <w:r w:rsidRPr="00263DB0">
        <w:t xml:space="preserve"> v 1. </w:t>
      </w:r>
      <w:proofErr w:type="spellStart"/>
      <w:r w:rsidRPr="00263DB0">
        <w:t>pol</w:t>
      </w:r>
      <w:proofErr w:type="spellEnd"/>
      <w:r w:rsidRPr="00263DB0">
        <w:t>. 201</w:t>
      </w:r>
      <w:r w:rsidR="00070879">
        <w:t>6</w:t>
      </w:r>
      <w:r w:rsidRPr="00263DB0">
        <w:t xml:space="preserve"> na 4</w:t>
      </w:r>
      <w:r w:rsidR="00070879">
        <w:t>1</w:t>
      </w:r>
      <w:r w:rsidRPr="00263DB0">
        <w:t xml:space="preserve"> dní v 1. </w:t>
      </w:r>
      <w:proofErr w:type="spellStart"/>
      <w:r w:rsidRPr="00263DB0">
        <w:t>pol</w:t>
      </w:r>
      <w:proofErr w:type="spellEnd"/>
      <w:r w:rsidRPr="00263DB0">
        <w:t>. 201</w:t>
      </w:r>
      <w:r w:rsidR="00070879">
        <w:t>7</w:t>
      </w:r>
      <w:r w:rsidRPr="00263DB0">
        <w:t xml:space="preserve">, </w:t>
      </w:r>
      <w:r w:rsidRPr="00BB6662">
        <w:rPr>
          <w:rFonts w:cs="Arial"/>
        </w:rPr>
        <w:t>průměrná délka trvání</w:t>
      </w:r>
      <w:r w:rsidRPr="00263DB0">
        <w:rPr>
          <w:rFonts w:cs="Arial"/>
        </w:rPr>
        <w:t xml:space="preserve"> dočasné pracovní neschopnosti </w:t>
      </w:r>
      <w:r w:rsidRPr="00BB6662">
        <w:t xml:space="preserve">se </w:t>
      </w:r>
      <w:r w:rsidR="00BB6662" w:rsidRPr="00BB6662">
        <w:t xml:space="preserve">snížila </w:t>
      </w:r>
      <w:r w:rsidRPr="00BB6662">
        <w:t xml:space="preserve">o </w:t>
      </w:r>
      <w:r w:rsidR="00BB6662" w:rsidRPr="00BB6662">
        <w:t>1 den.</w:t>
      </w:r>
      <w:r w:rsidRPr="00BB6662">
        <w:rPr>
          <w:rFonts w:cs="Arial"/>
          <w:bCs/>
        </w:rPr>
        <w:t xml:space="preserve"> </w:t>
      </w:r>
      <w:r w:rsidRPr="009B6973">
        <w:rPr>
          <w:rFonts w:cs="Arial"/>
          <w:bCs/>
        </w:rPr>
        <w:t xml:space="preserve">Průměrná délka trvání </w:t>
      </w:r>
      <w:r>
        <w:rPr>
          <w:rFonts w:cs="Arial"/>
          <w:bCs/>
        </w:rPr>
        <w:t>1</w:t>
      </w:r>
      <w:r w:rsidRPr="009B6973">
        <w:rPr>
          <w:rFonts w:cs="Arial"/>
          <w:bCs/>
        </w:rPr>
        <w:t xml:space="preserve"> případu dočasné pracovní neschopnosti </w:t>
      </w:r>
      <w:r>
        <w:rPr>
          <w:rFonts w:cs="Arial"/>
          <w:bCs/>
        </w:rPr>
        <w:t xml:space="preserve">z důvodu </w:t>
      </w:r>
      <w:r w:rsidRPr="0088397F">
        <w:rPr>
          <w:rFonts w:cs="Arial"/>
          <w:b/>
          <w:bCs/>
        </w:rPr>
        <w:t xml:space="preserve">nemoci </w:t>
      </w:r>
      <w:r>
        <w:rPr>
          <w:rFonts w:cs="Arial"/>
          <w:bCs/>
        </w:rPr>
        <w:t xml:space="preserve">byla </w:t>
      </w:r>
      <w:r w:rsidR="003D1A92">
        <w:rPr>
          <w:rFonts w:cs="Arial"/>
          <w:bCs/>
        </w:rPr>
        <w:t xml:space="preserve">39,5 </w:t>
      </w:r>
      <w:r>
        <w:rPr>
          <w:rFonts w:cs="Arial"/>
          <w:bCs/>
        </w:rPr>
        <w:t xml:space="preserve">dní, z důvodu </w:t>
      </w:r>
      <w:r w:rsidRPr="0088397F">
        <w:rPr>
          <w:rFonts w:cs="Arial"/>
          <w:b/>
          <w:bCs/>
        </w:rPr>
        <w:t>pracovního úrazu</w:t>
      </w:r>
      <w:r>
        <w:rPr>
          <w:rFonts w:cs="Arial"/>
          <w:bCs/>
        </w:rPr>
        <w:t xml:space="preserve"> </w:t>
      </w:r>
      <w:r w:rsidR="003D1A92">
        <w:rPr>
          <w:rFonts w:cs="Arial"/>
          <w:bCs/>
        </w:rPr>
        <w:t xml:space="preserve">54,3 </w:t>
      </w:r>
      <w:r>
        <w:rPr>
          <w:rFonts w:cs="Arial"/>
          <w:bCs/>
        </w:rPr>
        <w:t xml:space="preserve">dní a z důvodu </w:t>
      </w:r>
      <w:r w:rsidRPr="0088397F">
        <w:rPr>
          <w:rFonts w:cs="Arial"/>
          <w:b/>
          <w:bCs/>
        </w:rPr>
        <w:t>ostatních úrazů</w:t>
      </w:r>
      <w:r>
        <w:rPr>
          <w:rFonts w:cs="Arial"/>
          <w:bCs/>
        </w:rPr>
        <w:t xml:space="preserve"> </w:t>
      </w:r>
      <w:r w:rsidR="003D1A92">
        <w:rPr>
          <w:rFonts w:cs="Arial"/>
          <w:bCs/>
        </w:rPr>
        <w:t xml:space="preserve">52,4 </w:t>
      </w:r>
      <w:r>
        <w:rPr>
          <w:rFonts w:cs="Arial"/>
          <w:bCs/>
        </w:rPr>
        <w:t>dní. Praha si zachovává s přehledem pozici kraje s </w:t>
      </w:r>
      <w:r w:rsidRPr="008E5672">
        <w:rPr>
          <w:rFonts w:cs="Arial"/>
          <w:b/>
          <w:bCs/>
        </w:rPr>
        <w:t>nejkratší průměrnou délkou trvání 1 případu</w:t>
      </w:r>
      <w:r>
        <w:rPr>
          <w:rFonts w:cs="Arial"/>
          <w:bCs/>
        </w:rPr>
        <w:t xml:space="preserve"> dočasné pracovní neschopnost (37,</w:t>
      </w:r>
      <w:r w:rsidR="005B2FE1">
        <w:rPr>
          <w:rFonts w:cs="Arial"/>
          <w:bCs/>
        </w:rPr>
        <w:t>2</w:t>
      </w:r>
      <w:r>
        <w:rPr>
          <w:rFonts w:cs="Arial"/>
          <w:bCs/>
        </w:rPr>
        <w:t xml:space="preserve"> dnů), </w:t>
      </w:r>
      <w:r w:rsidRPr="008E5672">
        <w:rPr>
          <w:rFonts w:cs="Arial"/>
          <w:b/>
          <w:bCs/>
        </w:rPr>
        <w:t>nejdéle na tzv</w:t>
      </w:r>
      <w:r>
        <w:rPr>
          <w:rFonts w:cs="Arial"/>
          <w:b/>
          <w:bCs/>
        </w:rPr>
        <w:t>.</w:t>
      </w:r>
      <w:r w:rsidRPr="008E5672">
        <w:rPr>
          <w:rFonts w:cs="Arial"/>
          <w:b/>
          <w:bCs/>
        </w:rPr>
        <w:t xml:space="preserve"> neschopence</w:t>
      </w:r>
      <w:r w:rsidRPr="009B6973">
        <w:rPr>
          <w:rFonts w:cs="Arial"/>
          <w:bCs/>
        </w:rPr>
        <w:t xml:space="preserve"> byli pojištěnci ve Zlínském kraji</w:t>
      </w:r>
      <w:r>
        <w:rPr>
          <w:rFonts w:cs="Arial"/>
          <w:bCs/>
        </w:rPr>
        <w:t xml:space="preserve">, kde průměrná délka 1 případu dočasné pracovní neschopnosti trvala </w:t>
      </w:r>
      <w:r w:rsidR="005B2FE1">
        <w:rPr>
          <w:rFonts w:cs="Arial"/>
          <w:bCs/>
        </w:rPr>
        <w:t>48,2</w:t>
      </w:r>
      <w:r>
        <w:rPr>
          <w:rFonts w:cs="Arial"/>
          <w:bCs/>
        </w:rPr>
        <w:t xml:space="preserve"> dnů, byla tedy zhruba o </w:t>
      </w:r>
      <w:r w:rsidR="005B2FE1">
        <w:rPr>
          <w:rFonts w:cs="Arial"/>
          <w:bCs/>
        </w:rPr>
        <w:t>7,2</w:t>
      </w:r>
      <w:r>
        <w:rPr>
          <w:rFonts w:cs="Arial"/>
          <w:bCs/>
        </w:rPr>
        <w:t xml:space="preserve"> dnů delší než </w:t>
      </w:r>
      <w:r w:rsidRPr="00FB7590">
        <w:rPr>
          <w:rFonts w:cs="Arial"/>
          <w:b/>
          <w:bCs/>
        </w:rPr>
        <w:t>celorepublikový průměr</w:t>
      </w:r>
      <w:r>
        <w:rPr>
          <w:rFonts w:cs="Arial"/>
          <w:bCs/>
        </w:rPr>
        <w:t>, který činil 4</w:t>
      </w:r>
      <w:r w:rsidR="005B2FE1">
        <w:rPr>
          <w:rFonts w:cs="Arial"/>
          <w:bCs/>
        </w:rPr>
        <w:t>1</w:t>
      </w:r>
      <w:r>
        <w:rPr>
          <w:rFonts w:cs="Arial"/>
          <w:bCs/>
        </w:rPr>
        <w:t xml:space="preserve"> dnů. </w:t>
      </w:r>
      <w:r w:rsidRPr="0021528D">
        <w:rPr>
          <w:rFonts w:cs="Arial"/>
        </w:rPr>
        <w:t xml:space="preserve">Průměrná délka trvání 1 případu dočasné pracovní neschopnosti </w:t>
      </w:r>
      <w:r w:rsidRPr="0021528D">
        <w:rPr>
          <w:rFonts w:cs="Arial"/>
          <w:b/>
        </w:rPr>
        <w:t>žen</w:t>
      </w:r>
      <w:r w:rsidRPr="0021528D">
        <w:rPr>
          <w:rFonts w:cs="Arial"/>
        </w:rPr>
        <w:t xml:space="preserve"> trvala </w:t>
      </w:r>
      <w:r w:rsidR="004E1A95">
        <w:rPr>
          <w:rFonts w:cs="Arial"/>
        </w:rPr>
        <w:t xml:space="preserve">42,2 </w:t>
      </w:r>
      <w:r w:rsidRPr="0021528D">
        <w:rPr>
          <w:rFonts w:cs="Arial"/>
        </w:rPr>
        <w:t>dn</w:t>
      </w:r>
      <w:r>
        <w:rPr>
          <w:rFonts w:cs="Arial"/>
        </w:rPr>
        <w:t xml:space="preserve">ů, </w:t>
      </w:r>
      <w:r w:rsidRPr="00127B84">
        <w:rPr>
          <w:rFonts w:cs="Arial"/>
          <w:b/>
        </w:rPr>
        <w:t>muž</w:t>
      </w:r>
      <w:r>
        <w:rPr>
          <w:rFonts w:cs="Arial"/>
        </w:rPr>
        <w:t xml:space="preserve">i </w:t>
      </w:r>
      <w:r w:rsidR="004E1A95">
        <w:rPr>
          <w:rFonts w:cs="Arial"/>
        </w:rPr>
        <w:t xml:space="preserve">39,6 </w:t>
      </w:r>
      <w:r>
        <w:rPr>
          <w:rFonts w:cs="Arial"/>
        </w:rPr>
        <w:t>dnů.</w:t>
      </w:r>
      <w:r>
        <w:rPr>
          <w:rFonts w:cs="Arial"/>
          <w:b/>
        </w:rPr>
        <w:t xml:space="preserve"> </w:t>
      </w:r>
    </w:p>
    <w:p w:rsidR="00461757" w:rsidRDefault="006538C2" w:rsidP="00461757">
      <w:pPr>
        <w:pStyle w:val="Zkladntextodsazen"/>
        <w:spacing w:after="240" w:line="288" w:lineRule="auto"/>
        <w:ind w:left="0"/>
        <w:jc w:val="both"/>
        <w:rPr>
          <w:rFonts w:cs="Arial"/>
        </w:rPr>
      </w:pPr>
      <w:r>
        <w:rPr>
          <w:rFonts w:cs="Arial"/>
          <w:b/>
        </w:rPr>
        <w:t>Průměrné procento pracovní neschopnosti</w:t>
      </w:r>
      <w:r>
        <w:rPr>
          <w:rFonts w:cs="Arial"/>
        </w:rPr>
        <w:t xml:space="preserve"> udává, kolik ze 100 pojištěnců je průměrně každý den v pracovní neschopnosti pro nemoc či úraz. Zohledňuje, jak celkový počet případů pracovní neschopnosti (jak často lidé do pracovní neschopnosti nastupují), tak i průměrné trvání jednoho případu pracovní neschopnosti (jak dlouho v pracovní neschopnosti zůstávají). </w:t>
      </w:r>
      <w:r>
        <w:rPr>
          <w:b/>
        </w:rPr>
        <w:t xml:space="preserve">Průměrné procento pracovní neschopnosti v 1. </w:t>
      </w:r>
      <w:proofErr w:type="spellStart"/>
      <w:r>
        <w:rPr>
          <w:b/>
        </w:rPr>
        <w:t>pol</w:t>
      </w:r>
      <w:proofErr w:type="spellEnd"/>
      <w:r>
        <w:rPr>
          <w:b/>
        </w:rPr>
        <w:t>. 201</w:t>
      </w:r>
      <w:r w:rsidR="00502626">
        <w:rPr>
          <w:b/>
        </w:rPr>
        <w:t>7</w:t>
      </w:r>
      <w:r>
        <w:rPr>
          <w:b/>
        </w:rPr>
        <w:t xml:space="preserve"> </w:t>
      </w:r>
      <w:r>
        <w:rPr>
          <w:rFonts w:cs="Arial"/>
        </w:rPr>
        <w:t xml:space="preserve">oproti stejnému období v loňském roce </w:t>
      </w:r>
      <w:r>
        <w:rPr>
          <w:rFonts w:cs="Arial"/>
          <w:b/>
        </w:rPr>
        <w:t>stouplo</w:t>
      </w:r>
      <w:r>
        <w:rPr>
          <w:rFonts w:cs="Arial"/>
        </w:rPr>
        <w:t xml:space="preserve"> a jeho úroveň dosáhla </w:t>
      </w:r>
      <w:r>
        <w:rPr>
          <w:rFonts w:cs="Arial"/>
          <w:b/>
        </w:rPr>
        <w:t>na</w:t>
      </w:r>
      <w:r>
        <w:rPr>
          <w:rFonts w:cs="Arial"/>
        </w:rPr>
        <w:t xml:space="preserve"> </w:t>
      </w:r>
      <w:r>
        <w:rPr>
          <w:rFonts w:cs="Arial"/>
          <w:b/>
        </w:rPr>
        <w:t>hodnotu</w:t>
      </w:r>
      <w:r>
        <w:rPr>
          <w:rFonts w:cs="Arial"/>
        </w:rPr>
        <w:t xml:space="preserve"> </w:t>
      </w:r>
      <w:r w:rsidR="00502626">
        <w:rPr>
          <w:rFonts w:cs="Arial"/>
        </w:rPr>
        <w:t>4,6</w:t>
      </w:r>
      <w:r w:rsidR="00FD7429">
        <w:rPr>
          <w:rFonts w:cs="Arial"/>
        </w:rPr>
        <w:t xml:space="preserve"> </w:t>
      </w:r>
      <w:r w:rsidRPr="00F52C8E">
        <w:rPr>
          <w:rFonts w:cs="Arial"/>
        </w:rPr>
        <w:t>(v</w:t>
      </w:r>
      <w:r>
        <w:rPr>
          <w:rFonts w:cs="Arial"/>
        </w:rPr>
        <w:t> 1. </w:t>
      </w:r>
      <w:proofErr w:type="spellStart"/>
      <w:r w:rsidRPr="00D06909">
        <w:rPr>
          <w:rFonts w:cs="Arial"/>
          <w:szCs w:val="22"/>
        </w:rPr>
        <w:t>pol</w:t>
      </w:r>
      <w:proofErr w:type="spellEnd"/>
      <w:r w:rsidRPr="00D06909">
        <w:rPr>
          <w:rFonts w:cs="Arial"/>
          <w:szCs w:val="22"/>
        </w:rPr>
        <w:t>. 201</w:t>
      </w:r>
      <w:r w:rsidR="00502626">
        <w:rPr>
          <w:rFonts w:cs="Arial"/>
          <w:szCs w:val="22"/>
        </w:rPr>
        <w:t>6</w:t>
      </w:r>
      <w:r w:rsidRPr="00D06909">
        <w:rPr>
          <w:rFonts w:cs="Arial"/>
          <w:szCs w:val="22"/>
        </w:rPr>
        <w:t xml:space="preserve"> činila jeho hodnota 4,</w:t>
      </w:r>
      <w:r w:rsidR="00502626">
        <w:rPr>
          <w:rFonts w:cs="Arial"/>
          <w:szCs w:val="22"/>
        </w:rPr>
        <w:t>5</w:t>
      </w:r>
      <w:r w:rsidRPr="00D06909">
        <w:rPr>
          <w:rFonts w:cs="Arial"/>
          <w:szCs w:val="22"/>
        </w:rPr>
        <w:t xml:space="preserve">). </w:t>
      </w:r>
      <w:r w:rsidRPr="001B007A">
        <w:rPr>
          <w:rFonts w:cs="Arial"/>
          <w:b/>
          <w:szCs w:val="22"/>
        </w:rPr>
        <w:t>Nejvyšší hodnoty</w:t>
      </w:r>
      <w:r w:rsidRPr="00D06909">
        <w:rPr>
          <w:rFonts w:cs="Arial"/>
          <w:szCs w:val="22"/>
        </w:rPr>
        <w:t xml:space="preserve"> průměrného procenta pracovní neschopnosti </w:t>
      </w:r>
      <w:r w:rsidRPr="00D06909">
        <w:rPr>
          <w:rFonts w:cs="Arial"/>
        </w:rPr>
        <w:t>byly zaznamenány ve Zlínském kraji (5,</w:t>
      </w:r>
      <w:r w:rsidR="00037487">
        <w:rPr>
          <w:rFonts w:cs="Arial"/>
        </w:rPr>
        <w:t>7</w:t>
      </w:r>
      <w:r w:rsidRPr="00D06909">
        <w:rPr>
          <w:rFonts w:cs="Arial"/>
        </w:rPr>
        <w:t>), Moravskoslezském kraji (5,</w:t>
      </w:r>
      <w:r w:rsidR="007E4C36">
        <w:rPr>
          <w:rFonts w:cs="Arial"/>
        </w:rPr>
        <w:t>6</w:t>
      </w:r>
      <w:r w:rsidRPr="00D06909">
        <w:rPr>
          <w:rFonts w:cs="Arial"/>
        </w:rPr>
        <w:t>) a Jihočeském kraji (5,</w:t>
      </w:r>
      <w:r w:rsidR="007E4C36">
        <w:rPr>
          <w:rFonts w:cs="Arial"/>
        </w:rPr>
        <w:t>5</w:t>
      </w:r>
      <w:r w:rsidRPr="00D06909">
        <w:rPr>
          <w:rFonts w:cs="Arial"/>
        </w:rPr>
        <w:t>). V</w:t>
      </w:r>
      <w:r>
        <w:rPr>
          <w:rFonts w:cs="Arial"/>
        </w:rPr>
        <w:t> </w:t>
      </w:r>
      <w:r w:rsidRPr="00D06909">
        <w:rPr>
          <w:rFonts w:cs="Arial"/>
        </w:rPr>
        <w:t>Praze</w:t>
      </w:r>
      <w:r>
        <w:rPr>
          <w:rFonts w:cs="Arial"/>
        </w:rPr>
        <w:t> </w:t>
      </w:r>
      <w:r w:rsidRPr="00D06909">
        <w:rPr>
          <w:rFonts w:cs="Arial"/>
        </w:rPr>
        <w:t xml:space="preserve">byla v 1. </w:t>
      </w:r>
      <w:proofErr w:type="spellStart"/>
      <w:r w:rsidRPr="00D06909">
        <w:rPr>
          <w:rFonts w:cs="Arial"/>
        </w:rPr>
        <w:t>pol</w:t>
      </w:r>
      <w:proofErr w:type="spellEnd"/>
      <w:r w:rsidRPr="00D06909">
        <w:rPr>
          <w:rFonts w:cs="Arial"/>
        </w:rPr>
        <w:t>. 201</w:t>
      </w:r>
      <w:r w:rsidR="004A489C">
        <w:rPr>
          <w:rFonts w:cs="Arial"/>
        </w:rPr>
        <w:t>7</w:t>
      </w:r>
      <w:r w:rsidRPr="00D06909">
        <w:rPr>
          <w:rFonts w:cs="Arial"/>
        </w:rPr>
        <w:t xml:space="preserve"> díky relativně nízkému počtu případů pracovní neschopnosti na 100 pojištěnců a</w:t>
      </w:r>
      <w:r>
        <w:rPr>
          <w:rFonts w:cs="Arial"/>
        </w:rPr>
        <w:t> </w:t>
      </w:r>
      <w:r w:rsidRPr="00D06909">
        <w:rPr>
          <w:rFonts w:cs="Arial"/>
        </w:rPr>
        <w:t xml:space="preserve">krátké průměrné době trvání dočasné pracovní neschopnosti </w:t>
      </w:r>
      <w:r w:rsidRPr="001B007A">
        <w:rPr>
          <w:rFonts w:cs="Arial"/>
          <w:b/>
        </w:rPr>
        <w:t>nejnižší hodnota</w:t>
      </w:r>
      <w:r w:rsidRPr="00D06909">
        <w:rPr>
          <w:rFonts w:cs="Arial"/>
        </w:rPr>
        <w:t xml:space="preserve"> průměrného procenta pracovní neschopnosti (3,</w:t>
      </w:r>
      <w:r w:rsidR="004A489C">
        <w:rPr>
          <w:rFonts w:cs="Arial"/>
        </w:rPr>
        <w:t>4</w:t>
      </w:r>
      <w:r w:rsidRPr="00D06909">
        <w:rPr>
          <w:rFonts w:cs="Arial"/>
        </w:rPr>
        <w:t xml:space="preserve">). </w:t>
      </w:r>
    </w:p>
    <w:p w:rsidR="00377495" w:rsidRPr="00DA0BC9" w:rsidRDefault="006538C2" w:rsidP="00461757">
      <w:pPr>
        <w:pStyle w:val="Zkladntextodsazen"/>
        <w:spacing w:after="240" w:line="288" w:lineRule="auto"/>
        <w:ind w:left="0"/>
        <w:jc w:val="both"/>
        <w:rPr>
          <w:rFonts w:eastAsia="MS Gothic"/>
          <w:b/>
          <w:bCs/>
          <w:color w:val="C00000"/>
          <w:sz w:val="32"/>
          <w:szCs w:val="28"/>
        </w:rPr>
      </w:pPr>
      <w:r>
        <w:rPr>
          <w:rFonts w:cs="Arial"/>
        </w:rPr>
        <w:t>V</w:t>
      </w:r>
      <w:r w:rsidR="00714ED2">
        <w:rPr>
          <w:rFonts w:cs="Arial"/>
        </w:rPr>
        <w:t> </w:t>
      </w:r>
      <w:r>
        <w:rPr>
          <w:rFonts w:cs="Arial"/>
        </w:rPr>
        <w:t>1</w:t>
      </w:r>
      <w:r w:rsidR="00714ED2">
        <w:rPr>
          <w:rFonts w:cs="Arial"/>
        </w:rPr>
        <w:t>.</w:t>
      </w:r>
      <w:r>
        <w:rPr>
          <w:rFonts w:cs="Arial"/>
        </w:rPr>
        <w:t xml:space="preserve"> </w:t>
      </w:r>
      <w:proofErr w:type="spellStart"/>
      <w:r>
        <w:rPr>
          <w:rFonts w:cs="Arial"/>
        </w:rPr>
        <w:t>pol</w:t>
      </w:r>
      <w:proofErr w:type="spellEnd"/>
      <w:r>
        <w:rPr>
          <w:rFonts w:cs="Arial"/>
        </w:rPr>
        <w:t>. 201</w:t>
      </w:r>
      <w:r w:rsidR="006D22EF">
        <w:rPr>
          <w:rFonts w:cs="Arial"/>
        </w:rPr>
        <w:t>7</w:t>
      </w:r>
      <w:r>
        <w:rPr>
          <w:rFonts w:cs="Arial"/>
        </w:rPr>
        <w:t xml:space="preserve"> v České republice v důsledku dočasné pracovní neschopnosti pro nemoc a úraz </w:t>
      </w:r>
      <w:r>
        <w:rPr>
          <w:rFonts w:cs="Arial"/>
          <w:b/>
        </w:rPr>
        <w:t xml:space="preserve">denně chybělo na svých pracovištích </w:t>
      </w:r>
      <w:r w:rsidR="00714ED2" w:rsidRPr="00714ED2">
        <w:rPr>
          <w:rFonts w:cs="Arial"/>
        </w:rPr>
        <w:t>213,9</w:t>
      </w:r>
      <w:r>
        <w:rPr>
          <w:rFonts w:cs="Arial"/>
        </w:rPr>
        <w:t xml:space="preserve"> tis. pojištěnců, což ve srovnání se stejným obdobím v loňském roce (</w:t>
      </w:r>
      <w:r w:rsidR="00714ED2">
        <w:rPr>
          <w:rFonts w:cs="Arial"/>
        </w:rPr>
        <w:t xml:space="preserve">202,1 </w:t>
      </w:r>
      <w:r>
        <w:rPr>
          <w:rFonts w:cs="Arial"/>
        </w:rPr>
        <w:t xml:space="preserve">tis. pojištěnců) bylo o </w:t>
      </w:r>
      <w:r w:rsidR="007D4C51">
        <w:rPr>
          <w:rFonts w:cs="Arial"/>
        </w:rPr>
        <w:t>11,8</w:t>
      </w:r>
      <w:r>
        <w:rPr>
          <w:rFonts w:cs="Arial"/>
        </w:rPr>
        <w:t xml:space="preserve"> tis. pojištěnců více (v 1. </w:t>
      </w:r>
      <w:proofErr w:type="spellStart"/>
      <w:r>
        <w:rPr>
          <w:rFonts w:cs="Arial"/>
        </w:rPr>
        <w:t>pol</w:t>
      </w:r>
      <w:proofErr w:type="spellEnd"/>
      <w:r>
        <w:rPr>
          <w:rFonts w:cs="Arial"/>
        </w:rPr>
        <w:t>. 201</w:t>
      </w:r>
      <w:r w:rsidR="002C0F46">
        <w:rPr>
          <w:rFonts w:cs="Arial"/>
        </w:rPr>
        <w:t>7</w:t>
      </w:r>
      <w:r>
        <w:rPr>
          <w:rFonts w:cs="Arial"/>
        </w:rPr>
        <w:t xml:space="preserve"> </w:t>
      </w:r>
      <w:r w:rsidR="00AF127F">
        <w:rPr>
          <w:rFonts w:cs="Arial"/>
        </w:rPr>
        <w:t>97,1</w:t>
      </w:r>
      <w:r>
        <w:rPr>
          <w:rFonts w:cs="Arial"/>
        </w:rPr>
        <w:t xml:space="preserve"> tis. </w:t>
      </w:r>
      <w:r w:rsidRPr="00477153">
        <w:rPr>
          <w:rFonts w:cs="Arial"/>
          <w:b/>
        </w:rPr>
        <w:t>muži</w:t>
      </w:r>
      <w:r>
        <w:rPr>
          <w:rFonts w:cs="Arial"/>
        </w:rPr>
        <w:t xml:space="preserve">, </w:t>
      </w:r>
      <w:r w:rsidRPr="00477153">
        <w:rPr>
          <w:rFonts w:cs="Arial"/>
          <w:b/>
        </w:rPr>
        <w:t>ženy</w:t>
      </w:r>
      <w:r>
        <w:rPr>
          <w:rFonts w:cs="Arial"/>
          <w:b/>
        </w:rPr>
        <w:t> </w:t>
      </w:r>
      <w:r>
        <w:rPr>
          <w:rFonts w:cs="Arial"/>
        </w:rPr>
        <w:t>11</w:t>
      </w:r>
      <w:r w:rsidR="00AF127F">
        <w:rPr>
          <w:rFonts w:cs="Arial"/>
        </w:rPr>
        <w:t>6</w:t>
      </w:r>
      <w:r>
        <w:rPr>
          <w:rFonts w:cs="Arial"/>
        </w:rPr>
        <w:t>,</w:t>
      </w:r>
      <w:r w:rsidR="00AF127F">
        <w:rPr>
          <w:rFonts w:cs="Arial"/>
        </w:rPr>
        <w:t>8</w:t>
      </w:r>
      <w:r>
        <w:rPr>
          <w:rFonts w:cs="Arial"/>
        </w:rPr>
        <w:t xml:space="preserve"> tis.). Z celkového počtu chybělo na pracovištích </w:t>
      </w:r>
      <w:r w:rsidR="00C31CED">
        <w:rPr>
          <w:rFonts w:cs="Arial"/>
        </w:rPr>
        <w:t>183,8</w:t>
      </w:r>
      <w:r>
        <w:rPr>
          <w:rFonts w:cs="Arial"/>
        </w:rPr>
        <w:t xml:space="preserve"> tis. pojištěnců </w:t>
      </w:r>
      <w:r>
        <w:rPr>
          <w:rFonts w:cs="Arial"/>
          <w:b/>
        </w:rPr>
        <w:t>pro nemoc</w:t>
      </w:r>
      <w:r>
        <w:rPr>
          <w:rFonts w:cs="Arial"/>
        </w:rPr>
        <w:t>, 7,</w:t>
      </w:r>
      <w:r w:rsidR="00C31CED">
        <w:rPr>
          <w:rFonts w:cs="Arial"/>
        </w:rPr>
        <w:t>4</w:t>
      </w:r>
      <w:r>
        <w:rPr>
          <w:rFonts w:cs="Arial"/>
        </w:rPr>
        <w:t xml:space="preserve"> tis. pojištěnců </w:t>
      </w:r>
      <w:r>
        <w:rPr>
          <w:rFonts w:cs="Arial"/>
          <w:b/>
        </w:rPr>
        <w:t>pro pracovní úraz</w:t>
      </w:r>
      <w:r>
        <w:rPr>
          <w:rFonts w:cs="Arial"/>
        </w:rPr>
        <w:t xml:space="preserve"> a 2</w:t>
      </w:r>
      <w:r w:rsidR="00C31CED">
        <w:rPr>
          <w:rFonts w:cs="Arial"/>
        </w:rPr>
        <w:t>2,</w:t>
      </w:r>
      <w:r w:rsidR="0006589E" w:rsidDel="0006589E">
        <w:rPr>
          <w:rFonts w:cs="Arial"/>
        </w:rPr>
        <w:t xml:space="preserve"> </w:t>
      </w:r>
      <w:bookmarkStart w:id="56" w:name="_Příloha_č._1"/>
      <w:bookmarkEnd w:id="55"/>
      <w:bookmarkEnd w:id="56"/>
      <w:r w:rsidR="00DA0BC9">
        <w:rPr>
          <w:rFonts w:cs="Arial"/>
        </w:rPr>
        <w:t xml:space="preserve">7 tis. pojištěnců </w:t>
      </w:r>
      <w:r w:rsidR="00DA0BC9" w:rsidRPr="00DA0BC9">
        <w:rPr>
          <w:rFonts w:cs="Arial"/>
          <w:b/>
        </w:rPr>
        <w:t>pro ostatní úrazy.</w:t>
      </w:r>
    </w:p>
    <w:p w:rsidR="0014092E" w:rsidRDefault="00E650F0" w:rsidP="0014092E">
      <w:bookmarkStart w:id="57" w:name="_Toc483838345"/>
      <w:bookmarkStart w:id="58" w:name="_Toc483901833"/>
      <w:r w:rsidRPr="00E650F0">
        <w:rPr>
          <w:noProof/>
        </w:rPr>
        <w:drawing>
          <wp:inline distT="0" distB="0" distL="0" distR="0">
            <wp:extent cx="6120130" cy="3223082"/>
            <wp:effectExtent l="1905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6120130" cy="3223082"/>
                    </a:xfrm>
                    <a:prstGeom prst="rect">
                      <a:avLst/>
                    </a:prstGeom>
                    <a:noFill/>
                    <a:ln w="9525">
                      <a:noFill/>
                      <a:miter lim="800000"/>
                      <a:headEnd/>
                      <a:tailEnd/>
                    </a:ln>
                  </pic:spPr>
                </pic:pic>
              </a:graphicData>
            </a:graphic>
          </wp:inline>
        </w:drawing>
      </w:r>
    </w:p>
    <w:p w:rsidR="00E650F0" w:rsidRDefault="00E650F0" w:rsidP="0014092E"/>
    <w:p w:rsidR="00E650F0" w:rsidRDefault="00E650F0" w:rsidP="0014092E"/>
    <w:p w:rsidR="005578C1" w:rsidRPr="007D09E0" w:rsidRDefault="005578C1" w:rsidP="005578C1">
      <w:pPr>
        <w:pStyle w:val="Nadpis1"/>
      </w:pPr>
      <w:r w:rsidRPr="007D09E0">
        <w:lastRenderedPageBreak/>
        <w:t>4. Přílohy</w:t>
      </w:r>
      <w:bookmarkEnd w:id="57"/>
      <w:bookmarkEnd w:id="58"/>
      <w:r w:rsidRPr="007D09E0">
        <w:t xml:space="preserve"> </w:t>
      </w:r>
    </w:p>
    <w:p w:rsidR="005578C1" w:rsidRPr="007D09E0" w:rsidRDefault="005578C1" w:rsidP="005578C1">
      <w:pPr>
        <w:pStyle w:val="Nadpis2"/>
        <w:rPr>
          <w:szCs w:val="20"/>
        </w:rPr>
      </w:pPr>
      <w:bookmarkStart w:id="59" w:name="_Toc483838346"/>
      <w:bookmarkStart w:id="60" w:name="_Toc483901834"/>
      <w:r w:rsidRPr="007D09E0">
        <w:rPr>
          <w:rStyle w:val="Nadpis1Char"/>
          <w:b/>
          <w:bCs/>
          <w:color w:val="BC091B"/>
          <w:sz w:val="28"/>
        </w:rPr>
        <w:t>Příloha č. 1 - Nemocenské pojištění v roce 201</w:t>
      </w:r>
      <w:bookmarkEnd w:id="59"/>
      <w:bookmarkEnd w:id="60"/>
      <w:r w:rsidR="00544109">
        <w:rPr>
          <w:rStyle w:val="Nadpis1Char"/>
          <w:b/>
          <w:bCs/>
          <w:color w:val="BC091B"/>
          <w:sz w:val="28"/>
        </w:rPr>
        <w:t>7</w:t>
      </w:r>
    </w:p>
    <w:p w:rsidR="005578C1" w:rsidRDefault="005578C1" w:rsidP="005578C1">
      <w:pPr>
        <w:pStyle w:val="Normlnweb"/>
        <w:jc w:val="both"/>
        <w:rPr>
          <w:rFonts w:ascii="Arial" w:hAnsi="Arial" w:cs="Arial"/>
          <w:b/>
          <w:bCs/>
          <w:sz w:val="20"/>
          <w:szCs w:val="20"/>
        </w:rPr>
      </w:pPr>
      <w:r>
        <w:rPr>
          <w:rFonts w:ascii="Arial" w:hAnsi="Arial" w:cs="Arial"/>
          <w:sz w:val="20"/>
          <w:szCs w:val="20"/>
        </w:rPr>
        <w:t xml:space="preserve">Od 1. ledna 2009 je nemocenské pojištění upraveno </w:t>
      </w:r>
      <w:r>
        <w:rPr>
          <w:rFonts w:ascii="Arial" w:hAnsi="Arial" w:cs="Arial"/>
          <w:b/>
          <w:bCs/>
          <w:sz w:val="20"/>
          <w:szCs w:val="20"/>
        </w:rPr>
        <w:t>zákonem č. 187/2006 Sb., o nemocenském pojištění</w:t>
      </w:r>
      <w:r>
        <w:rPr>
          <w:rFonts w:ascii="Arial" w:hAnsi="Arial" w:cs="Arial"/>
          <w:sz w:val="20"/>
          <w:szCs w:val="20"/>
        </w:rPr>
        <w:t>, ve znění pozdějších předpisů. Jde o komplexní úpravu nemocenského pojištění, která zahrnuje jak okruh osob účastných nemocenského pojištění (tj. zaměstnanců, příslušníků ozbrojených sil a bezpečnostních sborů i osob samostatně výdělečně činných), jejich nároky z tohoto pojištění a stanovení výše poskytovaných dávek, posuzování zdravotního stavu pro účely nemocenského pojištění, tak organizační uspořádání nemocenského pojištění, jakož i řízení v tomto pojištění.</w:t>
      </w:r>
    </w:p>
    <w:p w:rsidR="005578C1" w:rsidRDefault="005578C1" w:rsidP="005578C1">
      <w:pPr>
        <w:pStyle w:val="Normlnweb"/>
        <w:jc w:val="both"/>
        <w:rPr>
          <w:rFonts w:cs="Arial"/>
        </w:rPr>
      </w:pPr>
      <w:r>
        <w:rPr>
          <w:rFonts w:ascii="Arial" w:hAnsi="Arial" w:cs="Arial"/>
          <w:b/>
          <w:bCs/>
          <w:sz w:val="20"/>
          <w:szCs w:val="20"/>
        </w:rPr>
        <w:t>Pojistné na nemocenské pojištění</w:t>
      </w:r>
      <w:r>
        <w:rPr>
          <w:rFonts w:ascii="Arial" w:hAnsi="Arial" w:cs="Arial"/>
          <w:sz w:val="20"/>
          <w:szCs w:val="20"/>
        </w:rPr>
        <w:t xml:space="preserve"> je upraveno zákonem č. 589/1992 Sb., o pojistném na sociální zabezpečení a příspěvku na státní politiku zaměstnanosti, ve znění pozdějších předpisů.</w:t>
      </w:r>
    </w:p>
    <w:p w:rsidR="005578C1" w:rsidRPr="00C91277" w:rsidRDefault="005578C1" w:rsidP="005578C1">
      <w:pPr>
        <w:rPr>
          <w:b/>
          <w:sz w:val="24"/>
          <w:szCs w:val="20"/>
        </w:rPr>
      </w:pPr>
      <w:r w:rsidRPr="00C91277">
        <w:rPr>
          <w:b/>
          <w:sz w:val="24"/>
        </w:rPr>
        <w:t>Účast na nemocenském pojištění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Nemocenského pojištění jsou účastni </w:t>
      </w:r>
      <w:r>
        <w:rPr>
          <w:rFonts w:ascii="Arial" w:hAnsi="Arial" w:cs="Arial"/>
          <w:b/>
          <w:bCs/>
          <w:sz w:val="20"/>
          <w:szCs w:val="20"/>
        </w:rPr>
        <w:t>zaměstnanci</w:t>
      </w:r>
      <w:r>
        <w:rPr>
          <w:rFonts w:ascii="Arial" w:hAnsi="Arial" w:cs="Arial"/>
          <w:sz w:val="20"/>
          <w:szCs w:val="20"/>
        </w:rPr>
        <w:t xml:space="preserve"> (kam řadíme i příslušníky ozbrojených sil a bezpečnostních sborů) a </w:t>
      </w:r>
      <w:r>
        <w:rPr>
          <w:rFonts w:ascii="Arial" w:hAnsi="Arial" w:cs="Arial"/>
          <w:b/>
          <w:bCs/>
          <w:sz w:val="20"/>
          <w:szCs w:val="20"/>
        </w:rPr>
        <w:t>osoby samostatně výdělečně činné</w:t>
      </w:r>
      <w:r>
        <w:rPr>
          <w:rFonts w:ascii="Arial" w:hAnsi="Arial" w:cs="Arial"/>
          <w:sz w:val="20"/>
          <w:szCs w:val="20"/>
        </w:rPr>
        <w:t xml:space="preserve"> (dále jen „OSVČ“). </w:t>
      </w:r>
      <w:r>
        <w:rPr>
          <w:rFonts w:ascii="Arial" w:hAnsi="Arial" w:cs="Arial"/>
          <w:b/>
          <w:bCs/>
          <w:sz w:val="20"/>
          <w:szCs w:val="20"/>
        </w:rPr>
        <w:t>Zaměstnanci</w:t>
      </w:r>
      <w:r>
        <w:rPr>
          <w:rFonts w:ascii="Arial" w:hAnsi="Arial" w:cs="Arial"/>
          <w:sz w:val="20"/>
          <w:szCs w:val="20"/>
        </w:rPr>
        <w:t xml:space="preserve"> jsou </w:t>
      </w:r>
      <w:r>
        <w:rPr>
          <w:rFonts w:ascii="Arial" w:hAnsi="Arial" w:cs="Arial"/>
          <w:b/>
          <w:bCs/>
          <w:sz w:val="20"/>
          <w:szCs w:val="20"/>
        </w:rPr>
        <w:t>povinně</w:t>
      </w:r>
      <w:r>
        <w:rPr>
          <w:rFonts w:ascii="Arial" w:hAnsi="Arial" w:cs="Arial"/>
          <w:sz w:val="20"/>
          <w:szCs w:val="20"/>
        </w:rPr>
        <w:t xml:space="preserve"> účastni nemocenského pojištění, na rozdíl od </w:t>
      </w:r>
      <w:r>
        <w:rPr>
          <w:rFonts w:ascii="Arial" w:hAnsi="Arial" w:cs="Arial"/>
          <w:b/>
          <w:bCs/>
          <w:sz w:val="20"/>
          <w:szCs w:val="20"/>
        </w:rPr>
        <w:t>OSVČ</w:t>
      </w:r>
      <w:r>
        <w:rPr>
          <w:rFonts w:ascii="Arial" w:hAnsi="Arial" w:cs="Arial"/>
          <w:sz w:val="20"/>
          <w:szCs w:val="20"/>
        </w:rPr>
        <w:t xml:space="preserve">, jejichž nemocenské pojištění zůstává </w:t>
      </w:r>
      <w:r>
        <w:rPr>
          <w:rFonts w:ascii="Arial" w:hAnsi="Arial" w:cs="Arial"/>
          <w:b/>
          <w:bCs/>
          <w:sz w:val="20"/>
          <w:szCs w:val="20"/>
        </w:rPr>
        <w:t>dobrovolné</w:t>
      </w:r>
      <w:r>
        <w:rPr>
          <w:rFonts w:ascii="Arial" w:hAnsi="Arial" w:cs="Arial"/>
          <w:sz w:val="20"/>
          <w:szCs w:val="20"/>
        </w:rPr>
        <w:t>.</w:t>
      </w:r>
    </w:p>
    <w:p w:rsidR="005578C1" w:rsidRDefault="005578C1" w:rsidP="005578C1">
      <w:pPr>
        <w:pStyle w:val="Normlnweb"/>
        <w:jc w:val="both"/>
        <w:rPr>
          <w:rFonts w:cs="Arial"/>
          <w:szCs w:val="20"/>
        </w:rPr>
      </w:pPr>
      <w:r>
        <w:rPr>
          <w:rFonts w:ascii="Arial" w:hAnsi="Arial" w:cs="Arial"/>
          <w:sz w:val="20"/>
          <w:szCs w:val="20"/>
        </w:rPr>
        <w:t>Od 1. 1. 2014 se nově definují některé pojmy:</w:t>
      </w:r>
    </w:p>
    <w:p w:rsidR="005578C1" w:rsidRDefault="005578C1" w:rsidP="005578C1">
      <w:pPr>
        <w:numPr>
          <w:ilvl w:val="0"/>
          <w:numId w:val="15"/>
        </w:numPr>
        <w:suppressAutoHyphens/>
        <w:spacing w:before="280" w:after="0" w:line="240" w:lineRule="auto"/>
        <w:jc w:val="both"/>
        <w:rPr>
          <w:rFonts w:cs="Arial"/>
          <w:b/>
          <w:bCs/>
          <w:szCs w:val="20"/>
        </w:rPr>
      </w:pPr>
      <w:r>
        <w:rPr>
          <w:rFonts w:cs="Arial"/>
          <w:szCs w:val="20"/>
        </w:rPr>
        <w:t xml:space="preserve">Za „zaměstnání“ se již nepovažuje právní vztah, na jehož základě vykonával zaměstnanec práci. Nově se za </w:t>
      </w:r>
      <w:r>
        <w:rPr>
          <w:rFonts w:cs="Arial"/>
          <w:b/>
          <w:bCs/>
          <w:szCs w:val="20"/>
        </w:rPr>
        <w:t>zaměstnání</w:t>
      </w:r>
      <w:r>
        <w:rPr>
          <w:rFonts w:cs="Arial"/>
          <w:szCs w:val="20"/>
        </w:rPr>
        <w:t xml:space="preserve"> považuje činnost zaměstnance pro zaměstnavatele, z níž mu plynou nebo by mohly plynout od zaměstnavatele příjmy ze závislé činnosti bez ohledu na druh pracovního vztahu.</w:t>
      </w:r>
    </w:p>
    <w:p w:rsidR="005578C1" w:rsidRDefault="005578C1" w:rsidP="005578C1">
      <w:pPr>
        <w:numPr>
          <w:ilvl w:val="0"/>
          <w:numId w:val="15"/>
        </w:numPr>
        <w:suppressAutoHyphens/>
        <w:spacing w:after="280" w:line="240" w:lineRule="auto"/>
        <w:jc w:val="both"/>
        <w:rPr>
          <w:rFonts w:cs="Arial"/>
          <w:szCs w:val="20"/>
        </w:rPr>
      </w:pPr>
      <w:r>
        <w:rPr>
          <w:rFonts w:cs="Arial"/>
          <w:b/>
          <w:bCs/>
          <w:szCs w:val="20"/>
        </w:rPr>
        <w:t>Zaměstnanci</w:t>
      </w:r>
      <w:r>
        <w:rPr>
          <w:rFonts w:cs="Arial"/>
          <w:szCs w:val="20"/>
        </w:rPr>
        <w:t xml:space="preserve"> se rozumí osoby v době zaměstnání, pokud jim plynou nebo by mohly plynout příjmy ze závislé činnosti, které jsou nebo by byly, pokud by podléhaly zdanění v ČR, předmětem daně a nejsou od této daně osvobozeny.</w:t>
      </w:r>
    </w:p>
    <w:p w:rsidR="005578C1" w:rsidRDefault="005578C1" w:rsidP="005578C1">
      <w:pPr>
        <w:pStyle w:val="Normlnweb"/>
        <w:jc w:val="both"/>
        <w:rPr>
          <w:rFonts w:cs="Arial"/>
          <w:b/>
          <w:bCs/>
          <w:szCs w:val="20"/>
        </w:rPr>
      </w:pPr>
      <w:r>
        <w:rPr>
          <w:rFonts w:ascii="Arial" w:hAnsi="Arial" w:cs="Arial"/>
          <w:sz w:val="20"/>
          <w:szCs w:val="20"/>
        </w:rPr>
        <w:t>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Povinná účast na nemocenském pojištění vzniká u zaměstnance (s výjimkou zaměstnance činného na základě dohody o provedení práce), pokud splňuje podmínky stanovené zákonem o nemocenském pojištění. Jedná se o dvě základní podmínky, a to o:</w:t>
      </w:r>
    </w:p>
    <w:p w:rsidR="005578C1" w:rsidRDefault="005578C1" w:rsidP="005578C1">
      <w:pPr>
        <w:numPr>
          <w:ilvl w:val="0"/>
          <w:numId w:val="16"/>
        </w:numPr>
        <w:suppressAutoHyphens/>
        <w:spacing w:before="280" w:after="0" w:line="240" w:lineRule="auto"/>
        <w:jc w:val="both"/>
        <w:rPr>
          <w:rFonts w:cs="Arial"/>
          <w:b/>
          <w:bCs/>
          <w:szCs w:val="20"/>
        </w:rPr>
      </w:pPr>
      <w:r>
        <w:rPr>
          <w:rFonts w:cs="Arial"/>
          <w:b/>
          <w:bCs/>
          <w:szCs w:val="20"/>
        </w:rPr>
        <w:t>výkon práce</w:t>
      </w:r>
      <w:r>
        <w:rPr>
          <w:rFonts w:cs="Arial"/>
          <w:szCs w:val="20"/>
        </w:rPr>
        <w:t xml:space="preserve"> na území České republiky (dále jen „ČR“) v zaměstnání vykonávaném v pracovněprávním či </w:t>
      </w:r>
      <w:r>
        <w:rPr>
          <w:rFonts w:cs="Arial"/>
          <w:b/>
          <w:bCs/>
          <w:szCs w:val="20"/>
        </w:rPr>
        <w:t>pracovním vztahu</w:t>
      </w:r>
      <w:r>
        <w:rPr>
          <w:rFonts w:cs="Arial"/>
          <w:szCs w:val="20"/>
        </w:rPr>
        <w:t>, který může účast na nemocenském pojištění založit,</w:t>
      </w:r>
    </w:p>
    <w:p w:rsidR="005578C1" w:rsidRDefault="005578C1" w:rsidP="005578C1">
      <w:pPr>
        <w:numPr>
          <w:ilvl w:val="0"/>
          <w:numId w:val="16"/>
        </w:numPr>
        <w:suppressAutoHyphens/>
        <w:spacing w:after="280" w:line="240" w:lineRule="auto"/>
        <w:jc w:val="both"/>
        <w:rPr>
          <w:rFonts w:cs="Arial"/>
          <w:szCs w:val="20"/>
        </w:rPr>
      </w:pPr>
      <w:r>
        <w:rPr>
          <w:rFonts w:cs="Arial"/>
          <w:b/>
          <w:bCs/>
          <w:szCs w:val="20"/>
        </w:rPr>
        <w:t>minimální výši sjednaného příjmu</w:t>
      </w:r>
      <w:r>
        <w:rPr>
          <w:rFonts w:cs="Arial"/>
          <w:szCs w:val="20"/>
        </w:rPr>
        <w:t xml:space="preserve"> (jedná se o tzv. </w:t>
      </w:r>
      <w:r>
        <w:rPr>
          <w:rFonts w:cs="Arial"/>
          <w:b/>
          <w:bCs/>
          <w:szCs w:val="20"/>
        </w:rPr>
        <w:t>rozhodný příjem</w:t>
      </w:r>
      <w:r>
        <w:rPr>
          <w:rFonts w:cs="Arial"/>
          <w:szCs w:val="20"/>
        </w:rPr>
        <w:t xml:space="preserve">, jehož hranice byla od 1. 1. 2009 stanovena na </w:t>
      </w:r>
      <w:r>
        <w:rPr>
          <w:rFonts w:cs="Arial"/>
          <w:b/>
          <w:bCs/>
          <w:szCs w:val="20"/>
        </w:rPr>
        <w:t>2 000 Kč. Tato částka se od 1. 1. 2012 zvýšila na částku 2 500 Kč</w:t>
      </w:r>
      <w:r>
        <w:rPr>
          <w:rFonts w:cs="Arial"/>
          <w:szCs w:val="20"/>
        </w:rPr>
        <w:t>).</w:t>
      </w:r>
    </w:p>
    <w:p w:rsidR="005578C1" w:rsidRDefault="005578C1" w:rsidP="005578C1">
      <w:pPr>
        <w:pStyle w:val="Normlnweb"/>
        <w:jc w:val="both"/>
        <w:rPr>
          <w:rFonts w:ascii="Arial" w:hAnsi="Arial" w:cs="Arial"/>
          <w:sz w:val="20"/>
          <w:szCs w:val="20"/>
        </w:rPr>
      </w:pPr>
      <w:r>
        <w:rPr>
          <w:rFonts w:ascii="Arial" w:hAnsi="Arial" w:cs="Arial"/>
          <w:sz w:val="20"/>
          <w:szCs w:val="20"/>
        </w:rPr>
        <w:t>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w:t>
      </w:r>
    </w:p>
    <w:p w:rsidR="005578C1" w:rsidRDefault="005578C1" w:rsidP="005578C1">
      <w:pPr>
        <w:pStyle w:val="Normlnweb"/>
        <w:jc w:val="both"/>
        <w:rPr>
          <w:rFonts w:ascii="Arial" w:hAnsi="Arial" w:cs="Arial"/>
          <w:sz w:val="20"/>
          <w:szCs w:val="20"/>
        </w:rPr>
      </w:pPr>
      <w:r>
        <w:rPr>
          <w:rFonts w:ascii="Arial" w:hAnsi="Arial" w:cs="Arial"/>
          <w:sz w:val="20"/>
          <w:szCs w:val="20"/>
        </w:rPr>
        <w:t xml:space="preserve">Zvláštní podmínky účasti zaměstnanců na nemocenském pojištění jsou stanoveny při výkonu </w:t>
      </w:r>
      <w:r>
        <w:rPr>
          <w:rFonts w:ascii="Arial" w:hAnsi="Arial" w:cs="Arial"/>
          <w:b/>
          <w:bCs/>
          <w:sz w:val="20"/>
          <w:szCs w:val="20"/>
        </w:rPr>
        <w:t>zaměstnání malého rozsahu.</w:t>
      </w:r>
      <w:r>
        <w:rPr>
          <w:rFonts w:ascii="Arial" w:hAnsi="Arial" w:cs="Arial"/>
          <w:sz w:val="20"/>
          <w:szCs w:val="20"/>
        </w:rPr>
        <w:t xml:space="preserve">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anebo měsíční příjem nebyl sjednán vůbec. Při výkonu zaměstnání malého rozsahu je zaměstnanec pojištěn jen v těch kalendářních měsících, v nichž dosáhl aspoň příjmu v příslušné rozhodné výši.</w:t>
      </w:r>
    </w:p>
    <w:p w:rsidR="005578C1" w:rsidRDefault="005578C1" w:rsidP="005578C1">
      <w:pPr>
        <w:pStyle w:val="Normlnweb"/>
        <w:jc w:val="both"/>
        <w:rPr>
          <w:rFonts w:cs="Arial"/>
          <w:szCs w:val="20"/>
        </w:rPr>
      </w:pPr>
      <w:r>
        <w:rPr>
          <w:rFonts w:ascii="Arial" w:hAnsi="Arial" w:cs="Arial"/>
          <w:sz w:val="20"/>
          <w:szCs w:val="20"/>
        </w:rPr>
        <w:t xml:space="preserve">U zaměstnance činného na základě </w:t>
      </w:r>
      <w:r>
        <w:rPr>
          <w:rFonts w:ascii="Arial" w:hAnsi="Arial" w:cs="Arial"/>
          <w:b/>
          <w:bCs/>
          <w:sz w:val="20"/>
          <w:szCs w:val="20"/>
        </w:rPr>
        <w:t>dohody o provedení práce</w:t>
      </w:r>
      <w:r>
        <w:rPr>
          <w:rFonts w:ascii="Arial" w:hAnsi="Arial" w:cs="Arial"/>
          <w:sz w:val="20"/>
          <w:szCs w:val="20"/>
        </w:rPr>
        <w:t xml:space="preserve"> vzniká povinná účast na nemocenském pojištění, pokud splňuje dvě podmínky, a to:</w:t>
      </w:r>
    </w:p>
    <w:p w:rsidR="005578C1" w:rsidRDefault="005578C1" w:rsidP="005578C1">
      <w:pPr>
        <w:numPr>
          <w:ilvl w:val="0"/>
          <w:numId w:val="17"/>
        </w:numPr>
        <w:suppressAutoHyphens/>
        <w:spacing w:before="280" w:after="0" w:line="240" w:lineRule="auto"/>
        <w:jc w:val="both"/>
        <w:rPr>
          <w:rFonts w:cs="Arial"/>
          <w:szCs w:val="20"/>
        </w:rPr>
      </w:pPr>
      <w:r>
        <w:rPr>
          <w:rFonts w:cs="Arial"/>
          <w:szCs w:val="20"/>
        </w:rPr>
        <w:lastRenderedPageBreak/>
        <w:t>výkon práce na území ČR a</w:t>
      </w:r>
    </w:p>
    <w:p w:rsidR="005578C1" w:rsidRDefault="005578C1" w:rsidP="005578C1">
      <w:pPr>
        <w:numPr>
          <w:ilvl w:val="0"/>
          <w:numId w:val="17"/>
        </w:numPr>
        <w:suppressAutoHyphens/>
        <w:spacing w:after="280" w:line="240" w:lineRule="auto"/>
        <w:jc w:val="both"/>
        <w:rPr>
          <w:rFonts w:cs="Arial"/>
          <w:szCs w:val="20"/>
        </w:rPr>
      </w:pPr>
      <w:r>
        <w:rPr>
          <w:rFonts w:cs="Arial"/>
          <w:szCs w:val="20"/>
        </w:rPr>
        <w:t>v kalendářním měsíci, v němž dohoda o provedení práce trvá, dosáhl započitatelného příjmu v částce vyšší než 10 000 Kč.</w:t>
      </w:r>
    </w:p>
    <w:p w:rsidR="005578C1" w:rsidRDefault="005578C1" w:rsidP="005578C1">
      <w:pPr>
        <w:pStyle w:val="Normlnweb"/>
        <w:jc w:val="both"/>
        <w:rPr>
          <w:rFonts w:ascii="Arial" w:hAnsi="Arial" w:cs="Arial"/>
          <w:sz w:val="20"/>
          <w:szCs w:val="20"/>
        </w:rPr>
      </w:pPr>
      <w:r>
        <w:rPr>
          <w:rFonts w:ascii="Arial" w:hAnsi="Arial" w:cs="Arial"/>
          <w:sz w:val="20"/>
          <w:szCs w:val="20"/>
        </w:rPr>
        <w:t>Od 1. 1. 2014 se zjednodušuje provádění nemocenského pojištění smluvních zaměstnanců, nebude se sledovat, zda jsou či nejsou pojištěni ve „třetím“ státě, v němž má zaměstnavatel sídlo.</w:t>
      </w:r>
    </w:p>
    <w:p w:rsidR="005578C1" w:rsidRDefault="005578C1" w:rsidP="005578C1">
      <w:pPr>
        <w:pStyle w:val="Normlnweb"/>
        <w:jc w:val="both"/>
        <w:rPr>
          <w:rFonts w:ascii="Arial" w:hAnsi="Arial" w:cs="Arial"/>
          <w:sz w:val="20"/>
          <w:szCs w:val="20"/>
        </w:rPr>
      </w:pPr>
      <w:r>
        <w:rPr>
          <w:rFonts w:ascii="Arial" w:hAnsi="Arial" w:cs="Arial"/>
          <w:sz w:val="20"/>
          <w:szCs w:val="20"/>
        </w:rPr>
        <w:t>Účast OSVČ na nemocenském pojištění vzniká na základě přihlášky k nemocenskému pojištění a zaplacením pojistného na nemocenské pojištění.</w:t>
      </w:r>
    </w:p>
    <w:p w:rsidR="005578C1" w:rsidRDefault="005578C1" w:rsidP="005578C1">
      <w:pPr>
        <w:pStyle w:val="Normlnweb"/>
        <w:jc w:val="both"/>
        <w:rPr>
          <w:rFonts w:ascii="Arial" w:hAnsi="Arial" w:cs="Arial"/>
          <w:sz w:val="20"/>
          <w:szCs w:val="20"/>
        </w:rPr>
      </w:pPr>
      <w:r>
        <w:rPr>
          <w:rFonts w:ascii="Arial" w:hAnsi="Arial" w:cs="Arial"/>
          <w:sz w:val="20"/>
          <w:szCs w:val="20"/>
        </w:rPr>
        <w:t>Od 1. 1. 2014 OSVČ, která je účastna nemocenského pojištění OSVČ, již není z tohoto důvodu považována vždy za OSVČ vykonávající hlavní samostatnou výdělečnou činnost. I OSVČ vedlejší může být účastna nemocenského pojištění jako OSVČ, i když není povinna platit zálohy na důchodové pojištění. Minimální měsíční základ, který si může OSVČ určit pro placení pojistného na nemocenské pojištění, činí 5 000 Kč od 1. 1. 2012. Při sazbě 2,3 % činí minimální pojistné na nemocenské pojištění 115 Kč za kalendářní měsíc.</w:t>
      </w:r>
    </w:p>
    <w:p w:rsidR="005578C1" w:rsidRDefault="005578C1" w:rsidP="005578C1">
      <w:pPr>
        <w:pStyle w:val="Normlnweb"/>
        <w:jc w:val="both"/>
      </w:pPr>
      <w:r>
        <w:rPr>
          <w:rFonts w:ascii="Arial" w:hAnsi="Arial" w:cs="Arial"/>
          <w:sz w:val="20"/>
          <w:szCs w:val="20"/>
        </w:rPr>
        <w:t xml:space="preserve">Další informace k účasti na nemocenském pojištění získáte na adrese: </w:t>
      </w:r>
      <w:hyperlink r:id="rId13" w:anchor="_blank" w:history="1">
        <w:r>
          <w:rPr>
            <w:rStyle w:val="Hypertextovodkaz"/>
            <w:rFonts w:ascii="Arial" w:eastAsia="MS Gothic" w:hAnsi="Arial" w:cs="Arial"/>
            <w:sz w:val="20"/>
            <w:szCs w:val="20"/>
          </w:rPr>
          <w:t>http://www.cssz.cz/cz/nemocenske-pojisteni/ucast-na-pojisteni/</w:t>
        </w:r>
      </w:hyperlink>
      <w:r>
        <w:rPr>
          <w:rFonts w:ascii="Arial" w:hAnsi="Arial" w:cs="Arial"/>
          <w:sz w:val="20"/>
          <w:szCs w:val="20"/>
        </w:rPr>
        <w:t xml:space="preserve"> a na adrese </w:t>
      </w:r>
      <w:hyperlink r:id="rId14" w:anchor="_blank" w:history="1">
        <w:r>
          <w:rPr>
            <w:rStyle w:val="Hypertextovodkaz"/>
            <w:rFonts w:ascii="Arial" w:eastAsia="MS Gothic" w:hAnsi="Arial" w:cs="Arial"/>
            <w:sz w:val="20"/>
            <w:szCs w:val="20"/>
          </w:rPr>
          <w:t>http://www.cssz.cz/cz/pojisteni-osvc/ucast-na-pojisteni/nemocenske-pojisteni-osvc.htm</w:t>
        </w:r>
      </w:hyperlink>
      <w:r>
        <w:rPr>
          <w:rFonts w:ascii="Arial" w:hAnsi="Arial" w:cs="Arial"/>
          <w:sz w:val="20"/>
          <w:szCs w:val="20"/>
        </w:rPr>
        <w:t>.</w:t>
      </w:r>
    </w:p>
    <w:p w:rsidR="005578C1" w:rsidRPr="007D09E0" w:rsidRDefault="005578C1" w:rsidP="005578C1">
      <w:pPr>
        <w:rPr>
          <w:rFonts w:cs="Arial"/>
          <w:b/>
          <w:sz w:val="24"/>
          <w:szCs w:val="20"/>
        </w:rPr>
      </w:pPr>
      <w:r w:rsidRPr="007D09E0">
        <w:rPr>
          <w:b/>
          <w:sz w:val="24"/>
        </w:rPr>
        <w:t>Nemocenské</w:t>
      </w:r>
    </w:p>
    <w:p w:rsidR="005578C1" w:rsidRDefault="005578C1" w:rsidP="005578C1">
      <w:pPr>
        <w:pStyle w:val="Normlnweb"/>
        <w:jc w:val="both"/>
        <w:rPr>
          <w:rFonts w:ascii="Arial" w:hAnsi="Arial" w:cs="Arial"/>
          <w:b/>
          <w:sz w:val="20"/>
          <w:szCs w:val="20"/>
        </w:rPr>
      </w:pPr>
      <w:r>
        <w:rPr>
          <w:rFonts w:ascii="Arial" w:hAnsi="Arial" w:cs="Arial"/>
          <w:b/>
          <w:bCs/>
          <w:sz w:val="20"/>
          <w:szCs w:val="20"/>
        </w:rPr>
        <w:t>Zaměstnanec nebo OSVČ</w:t>
      </w:r>
      <w:r>
        <w:rPr>
          <w:rFonts w:ascii="Arial" w:hAnsi="Arial" w:cs="Arial"/>
          <w:sz w:val="20"/>
          <w:szCs w:val="20"/>
        </w:rPr>
        <w:t xml:space="preserve">, který je uznán ošetřujícím lékařem dočasně práce neschopným, </w:t>
      </w:r>
      <w:r>
        <w:rPr>
          <w:rFonts w:ascii="Arial" w:hAnsi="Arial" w:cs="Arial"/>
          <w:b/>
          <w:bCs/>
          <w:sz w:val="20"/>
          <w:szCs w:val="20"/>
        </w:rPr>
        <w:t>má nárok na nemocenské od 15. kalendářního dne trvání jeho dočasné pracovní neschopnosti do konce dočasné pracovní neschopnosti, maximálně však 380 kalendářních dnů</w:t>
      </w:r>
      <w:r>
        <w:rPr>
          <w:rFonts w:ascii="Arial" w:hAnsi="Arial" w:cs="Arial"/>
          <w:sz w:val="20"/>
          <w:szCs w:val="20"/>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rsidR="005578C1" w:rsidRDefault="005578C1" w:rsidP="005578C1">
      <w:pPr>
        <w:pStyle w:val="Normlnweb"/>
        <w:jc w:val="both"/>
        <w:rPr>
          <w:rFonts w:ascii="Arial" w:hAnsi="Arial" w:cs="Arial"/>
          <w:b/>
          <w:bCs/>
          <w:sz w:val="20"/>
          <w:szCs w:val="20"/>
        </w:rPr>
      </w:pPr>
      <w:r>
        <w:rPr>
          <w:rFonts w:ascii="Arial" w:hAnsi="Arial" w:cs="Arial"/>
          <w:b/>
          <w:sz w:val="20"/>
          <w:szCs w:val="20"/>
        </w:rPr>
        <w:t>Po dobu prvních 14 kalendářních dnů je zaměstnanec</w:t>
      </w:r>
      <w:r>
        <w:rPr>
          <w:rFonts w:ascii="Arial" w:hAnsi="Arial" w:cs="Arial"/>
          <w:sz w:val="20"/>
          <w:szCs w:val="20"/>
        </w:rPr>
        <w:t xml:space="preserve"> (nikoli OSVČ), kterému trvá pracovní vztah zakládající účast na nemocenském pojištění, </w:t>
      </w:r>
      <w:r>
        <w:rPr>
          <w:rFonts w:ascii="Arial" w:hAnsi="Arial" w:cs="Arial"/>
          <w:b/>
          <w:sz w:val="20"/>
          <w:szCs w:val="20"/>
        </w:rPr>
        <w:t>zabezpečen náhradou mzdy, kterou poskytuje zaměstnavatel podle zákoníku práce.</w:t>
      </w:r>
      <w:r>
        <w:rPr>
          <w:rFonts w:ascii="Arial" w:hAnsi="Arial" w:cs="Arial"/>
          <w:sz w:val="20"/>
          <w:szCs w:val="20"/>
        </w:rPr>
        <w:t xml:space="preserve"> Během prvních dvou týdnů dočasné pracovní neschopnosti nebo karantény poskytuje zaměstnavatel zaměstnanci náhradu mzdy za pracovní dny, avšak </w:t>
      </w:r>
      <w:r>
        <w:rPr>
          <w:rFonts w:ascii="Arial" w:hAnsi="Arial" w:cs="Arial"/>
          <w:b/>
          <w:sz w:val="20"/>
          <w:szCs w:val="20"/>
        </w:rPr>
        <w:t>náhrada mzdy</w:t>
      </w:r>
      <w:r>
        <w:rPr>
          <w:rFonts w:ascii="Arial" w:hAnsi="Arial" w:cs="Arial"/>
          <w:sz w:val="20"/>
          <w:szCs w:val="20"/>
        </w:rPr>
        <w:t xml:space="preserve">, platu či odměny </w:t>
      </w:r>
      <w:r>
        <w:rPr>
          <w:rFonts w:ascii="Arial" w:hAnsi="Arial" w:cs="Arial"/>
          <w:b/>
          <w:sz w:val="20"/>
          <w:szCs w:val="20"/>
        </w:rPr>
        <w:t>nebude příslušet za první 3</w:t>
      </w:r>
      <w:r>
        <w:rPr>
          <w:rFonts w:ascii="Arial" w:hAnsi="Arial" w:cs="Arial"/>
          <w:sz w:val="20"/>
          <w:szCs w:val="20"/>
        </w:rPr>
        <w:t xml:space="preserve"> </w:t>
      </w:r>
      <w:r>
        <w:rPr>
          <w:rFonts w:ascii="Arial" w:hAnsi="Arial" w:cs="Arial"/>
          <w:b/>
          <w:sz w:val="20"/>
          <w:szCs w:val="20"/>
        </w:rPr>
        <w:t>takovéto</w:t>
      </w:r>
      <w:r>
        <w:rPr>
          <w:rFonts w:ascii="Arial" w:hAnsi="Arial" w:cs="Arial"/>
          <w:sz w:val="20"/>
          <w:szCs w:val="20"/>
        </w:rPr>
        <w:t xml:space="preserve"> </w:t>
      </w:r>
      <w:r>
        <w:rPr>
          <w:rFonts w:ascii="Arial" w:hAnsi="Arial" w:cs="Arial"/>
          <w:b/>
          <w:sz w:val="20"/>
          <w:szCs w:val="20"/>
        </w:rPr>
        <w:t>dny. Náhrada mzdy</w:t>
      </w:r>
      <w:r>
        <w:rPr>
          <w:rFonts w:ascii="Arial" w:hAnsi="Arial" w:cs="Arial"/>
          <w:sz w:val="20"/>
          <w:szCs w:val="20"/>
        </w:rPr>
        <w:t xml:space="preserve"> náleží za pracovní dny a to při dočasné pracovní neschopnosti </w:t>
      </w:r>
      <w:r>
        <w:rPr>
          <w:rFonts w:ascii="Arial" w:hAnsi="Arial" w:cs="Arial"/>
          <w:b/>
          <w:sz w:val="20"/>
          <w:szCs w:val="20"/>
        </w:rPr>
        <w:t>od 4. pracovního dne</w:t>
      </w:r>
      <w:r>
        <w:rPr>
          <w:rFonts w:ascii="Arial" w:hAnsi="Arial" w:cs="Arial"/>
          <w:sz w:val="20"/>
          <w:szCs w:val="20"/>
        </w:rPr>
        <w:t xml:space="preserve"> (při karanténě od prvního pracovního dne). </w:t>
      </w:r>
    </w:p>
    <w:p w:rsidR="005578C1" w:rsidRDefault="005578C1" w:rsidP="005578C1">
      <w:pPr>
        <w:pStyle w:val="Normlnweb"/>
        <w:jc w:val="both"/>
        <w:rPr>
          <w:rFonts w:ascii="Arial" w:hAnsi="Arial" w:cs="Arial"/>
          <w:sz w:val="20"/>
          <w:szCs w:val="20"/>
        </w:rPr>
      </w:pPr>
      <w:r>
        <w:rPr>
          <w:rFonts w:ascii="Arial" w:hAnsi="Arial" w:cs="Arial"/>
          <w:b/>
          <w:bCs/>
          <w:sz w:val="20"/>
          <w:szCs w:val="20"/>
        </w:rPr>
        <w:t>Poživateli starobního důchodu nebo invalidního důchodu pro invaliditu 3. stupně</w:t>
      </w:r>
      <w:r>
        <w:rPr>
          <w:rFonts w:ascii="Arial" w:hAnsi="Arial" w:cs="Arial"/>
          <w:sz w:val="20"/>
          <w:szCs w:val="20"/>
        </w:rPr>
        <w:t xml:space="preserve"> se nemocenské vyplácí od 15. kalendářního dne trvání dočasné pracovní neschopnosti (karantény) po dobu nejvýše 70 kalendářních dnů, nejdéle však do dne, jímž končí pojištěná činnost.</w:t>
      </w:r>
    </w:p>
    <w:p w:rsidR="005578C1" w:rsidRDefault="005578C1" w:rsidP="005578C1">
      <w:pPr>
        <w:pStyle w:val="Normlnweb"/>
        <w:jc w:val="both"/>
        <w:rPr>
          <w:rFonts w:cs="Arial"/>
          <w:szCs w:val="20"/>
        </w:rPr>
      </w:pPr>
      <w:r>
        <w:rPr>
          <w:rFonts w:ascii="Arial" w:hAnsi="Arial" w:cs="Arial"/>
          <w:sz w:val="20"/>
          <w:szCs w:val="20"/>
        </w:rPr>
        <w:t xml:space="preserve">Nemocenské náleží rovněž ve stanovených případech, jestliže ke vzniku dočasné pracovní neschopnosti (karantény) došlo po skončení pojištěného zaměstnání v tzv. </w:t>
      </w:r>
      <w:r>
        <w:rPr>
          <w:rFonts w:ascii="Arial" w:hAnsi="Arial" w:cs="Arial"/>
          <w:b/>
          <w:bCs/>
          <w:sz w:val="20"/>
          <w:szCs w:val="20"/>
        </w:rPr>
        <w:t>ochranné lhůtě</w:t>
      </w:r>
      <w:r>
        <w:rPr>
          <w:rFonts w:ascii="Arial" w:hAnsi="Arial" w:cs="Arial"/>
          <w:sz w:val="20"/>
          <w:szCs w:val="20"/>
        </w:rPr>
        <w:t xml:space="preserve">. Účelem ochranné lhůty je zajistit bývalého zaměstnance po stanovenou dobu po skončení pojištění pro případ vzniku sociální události (dočasné pracovní neschopnosti) dříve, než opět nastoupí další zaměstnání. Ochranná lhůta v případě uplatňování nároku na nemocenské činí </w:t>
      </w:r>
      <w:r>
        <w:rPr>
          <w:rFonts w:ascii="Arial" w:hAnsi="Arial" w:cs="Arial"/>
          <w:b/>
          <w:bCs/>
          <w:sz w:val="20"/>
          <w:szCs w:val="20"/>
        </w:rPr>
        <w:t>7 kalendářních dnů</w:t>
      </w:r>
      <w:r>
        <w:rPr>
          <w:rFonts w:ascii="Arial" w:hAnsi="Arial" w:cs="Arial"/>
          <w:sz w:val="20"/>
          <w:szCs w:val="20"/>
        </w:rPr>
        <w:t xml:space="preserve"> ode dne skončení zaměstnání, které zakládalo účast na nemocenském pojištění. U zaměstnání kratších než 7 kalendářních dnů činí ochranná lhůta pouze tolik dnů, kolik činilo toto poslední zaměstnání.</w:t>
      </w:r>
    </w:p>
    <w:p w:rsidR="005578C1" w:rsidRPr="00CD16FC" w:rsidRDefault="005578C1" w:rsidP="005578C1">
      <w:pPr>
        <w:rPr>
          <w:b/>
          <w:sz w:val="24"/>
        </w:rPr>
      </w:pPr>
      <w:r w:rsidRPr="00CD16FC">
        <w:rPr>
          <w:b/>
          <w:sz w:val="24"/>
        </w:rPr>
        <w:t>Ochranná lhůta neplyne</w:t>
      </w:r>
    </w:p>
    <w:p w:rsidR="005578C1" w:rsidRDefault="005578C1" w:rsidP="005578C1">
      <w:pPr>
        <w:numPr>
          <w:ilvl w:val="0"/>
          <w:numId w:val="18"/>
        </w:numPr>
        <w:suppressAutoHyphens/>
        <w:spacing w:before="280" w:after="0" w:line="240" w:lineRule="auto"/>
        <w:jc w:val="both"/>
        <w:rPr>
          <w:rFonts w:cs="Arial"/>
          <w:szCs w:val="20"/>
        </w:rPr>
      </w:pPr>
      <w:r>
        <w:rPr>
          <w:rFonts w:cs="Arial"/>
          <w:szCs w:val="20"/>
        </w:rPr>
        <w:t xml:space="preserve">z pojištěné činnosti poživatele starobního důchodu nebo invalidního důchodu pro invaliditu 3. stupně,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 dalšího zaměstnání sjednaného jen na dobu dovolené v jiném zaměstnání, </w:t>
      </w:r>
    </w:p>
    <w:p w:rsidR="005578C1" w:rsidRDefault="005578C1" w:rsidP="005578C1">
      <w:pPr>
        <w:numPr>
          <w:ilvl w:val="0"/>
          <w:numId w:val="18"/>
        </w:numPr>
        <w:suppressAutoHyphens/>
        <w:spacing w:after="0" w:line="240" w:lineRule="auto"/>
        <w:jc w:val="both"/>
        <w:rPr>
          <w:rFonts w:cs="Arial"/>
          <w:szCs w:val="20"/>
        </w:rPr>
      </w:pPr>
      <w:r>
        <w:rPr>
          <w:rFonts w:cs="Arial"/>
          <w:szCs w:val="20"/>
        </w:rPr>
        <w:t>ze zaměstnání zaměstnance činného na základě dohody o provedení práce,</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malého rozsahu, </w:t>
      </w:r>
    </w:p>
    <w:p w:rsidR="005578C1" w:rsidRDefault="005578C1" w:rsidP="005578C1">
      <w:pPr>
        <w:numPr>
          <w:ilvl w:val="0"/>
          <w:numId w:val="18"/>
        </w:numPr>
        <w:suppressAutoHyphens/>
        <w:spacing w:after="0" w:line="240" w:lineRule="auto"/>
        <w:jc w:val="both"/>
        <w:rPr>
          <w:rFonts w:cs="Arial"/>
          <w:szCs w:val="20"/>
        </w:rPr>
      </w:pPr>
      <w:r>
        <w:rPr>
          <w:rFonts w:cs="Arial"/>
          <w:szCs w:val="20"/>
        </w:rPr>
        <w:t xml:space="preserve">ze zaměstnání, které si žák nebo student sjednali výlučně na dobu školních prázdnin nebo jejich část, </w:t>
      </w:r>
    </w:p>
    <w:p w:rsidR="005578C1" w:rsidRDefault="005578C1" w:rsidP="005578C1">
      <w:pPr>
        <w:numPr>
          <w:ilvl w:val="0"/>
          <w:numId w:val="18"/>
        </w:numPr>
        <w:suppressAutoHyphens/>
        <w:spacing w:after="280" w:line="240" w:lineRule="auto"/>
        <w:jc w:val="both"/>
        <w:rPr>
          <w:color w:val="000000"/>
          <w:sz w:val="24"/>
        </w:rPr>
      </w:pPr>
      <w:r>
        <w:rPr>
          <w:rFonts w:cs="Arial"/>
          <w:szCs w:val="20"/>
        </w:rPr>
        <w:t>v případě, že pojištění odsouzeného skončí v době jeho útěku z místa výkonu trestu odnětí svobody.</w:t>
      </w:r>
    </w:p>
    <w:p w:rsidR="005578C1" w:rsidRPr="007D09E0" w:rsidRDefault="005578C1" w:rsidP="005578C1">
      <w:pPr>
        <w:rPr>
          <w:rFonts w:cs="Arial"/>
          <w:b/>
          <w:sz w:val="24"/>
          <w:szCs w:val="20"/>
        </w:rPr>
      </w:pPr>
      <w:r w:rsidRPr="007D09E0">
        <w:rPr>
          <w:b/>
          <w:sz w:val="24"/>
        </w:rPr>
        <w:lastRenderedPageBreak/>
        <w:t>Výpočet dávek nemocenského pojištění</w:t>
      </w:r>
    </w:p>
    <w:p w:rsidR="005578C1" w:rsidRPr="007D09E0" w:rsidRDefault="005578C1" w:rsidP="005578C1">
      <w:pPr>
        <w:rPr>
          <w:b/>
        </w:rPr>
      </w:pPr>
      <w:r w:rsidRPr="007D09E0">
        <w:rPr>
          <w:b/>
        </w:rPr>
        <w:t>Určení denního vyměřovacího základu</w:t>
      </w:r>
    </w:p>
    <w:p w:rsidR="008B67E3" w:rsidRPr="008B67E3" w:rsidRDefault="008B67E3" w:rsidP="005578C1">
      <w:pPr>
        <w:pStyle w:val="Normlnweb"/>
        <w:jc w:val="both"/>
        <w:rPr>
          <w:rFonts w:ascii="Arial" w:hAnsi="Arial" w:cs="Arial"/>
          <w:sz w:val="20"/>
          <w:szCs w:val="20"/>
        </w:rPr>
      </w:pPr>
      <w:r w:rsidRPr="008B67E3">
        <w:rPr>
          <w:rFonts w:ascii="Arial" w:hAnsi="Arial" w:cs="Arial"/>
          <w:sz w:val="20"/>
          <w:szCs w:val="20"/>
        </w:rPr>
        <w:t>Dávky se počítají z denního vyměřovacího základu, který se zjistí tak, že započitatelný příjem zúčtovaný zaměstnanci v rozhodném období (zpravidla období 12 kalendářních měsíců před kalendářním měsícem, ve kterém vznikla sociální událost) se dělí počtem „započitatelných“ kalendářních dnů připadajících na toto rozhodné období. Takto stanovený průměrný denní příjem se upravuje (redukuje) pomocí tří redukčních hranic na denní vyměřovací základ.</w:t>
      </w:r>
    </w:p>
    <w:p w:rsidR="005578C1" w:rsidRPr="007D09E0" w:rsidRDefault="005578C1" w:rsidP="005578C1">
      <w:pPr>
        <w:rPr>
          <w:b/>
        </w:rPr>
      </w:pPr>
      <w:r w:rsidRPr="007D09E0">
        <w:rPr>
          <w:b/>
        </w:rPr>
        <w:t>Redukce denního vyměřovacího základu</w:t>
      </w:r>
    </w:p>
    <w:p w:rsidR="000926D8" w:rsidRPr="000926D8" w:rsidRDefault="000926D8" w:rsidP="000926D8">
      <w:pPr>
        <w:spacing w:before="100" w:beforeAutospacing="1" w:after="100" w:afterAutospacing="1" w:line="240" w:lineRule="auto"/>
        <w:rPr>
          <w:rFonts w:cs="Arial"/>
          <w:szCs w:val="20"/>
          <w:lang w:eastAsia="ar-SA"/>
        </w:rPr>
      </w:pPr>
      <w:r w:rsidRPr="000926D8">
        <w:rPr>
          <w:rFonts w:cs="Arial"/>
          <w:szCs w:val="20"/>
          <w:lang w:eastAsia="ar-SA"/>
        </w:rPr>
        <w:t>Výši tří redukčních hranic platných od 1. ledna kalendářního roku vyhlašuje Ministerstvo práce a sociálních věcí formou Sdělení ve Sbírce zákonů.</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V roce 2016 činí 1. redukční hranice 901 Kč, 2. redukční hranice 1 351 Kč, 3. redukční hranice 2 701 Kč.</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V roce 2017 činí 1. redukční hranice 942 Kč, 2. redukční hranice 1 412 Kč, 3. redukční hranice 2 824 Kč.</w:t>
      </w:r>
    </w:p>
    <w:p w:rsidR="000926D8" w:rsidRPr="000926D8" w:rsidRDefault="000926D8" w:rsidP="000926D8">
      <w:pPr>
        <w:spacing w:before="100" w:beforeAutospacing="1" w:after="100" w:afterAutospacing="1" w:line="240" w:lineRule="auto"/>
        <w:rPr>
          <w:rFonts w:cs="Arial"/>
          <w:szCs w:val="20"/>
        </w:rPr>
      </w:pPr>
      <w:r w:rsidRPr="000926D8">
        <w:rPr>
          <w:rFonts w:cs="Arial"/>
          <w:b/>
          <w:bCs/>
          <w:szCs w:val="20"/>
        </w:rPr>
        <w:t>Redukce se provede tak, že se započte</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do první redukční hranice </w:t>
      </w:r>
    </w:p>
    <w:p w:rsidR="000926D8" w:rsidRPr="000926D8" w:rsidRDefault="000926D8" w:rsidP="000926D8">
      <w:pPr>
        <w:numPr>
          <w:ilvl w:val="1"/>
          <w:numId w:val="41"/>
        </w:numPr>
        <w:spacing w:before="100" w:beforeAutospacing="1" w:after="100" w:afterAutospacing="1" w:line="240" w:lineRule="auto"/>
        <w:rPr>
          <w:rFonts w:cs="Arial"/>
          <w:szCs w:val="20"/>
        </w:rPr>
      </w:pPr>
      <w:r w:rsidRPr="000926D8">
        <w:rPr>
          <w:rFonts w:cs="Arial"/>
          <w:b/>
          <w:bCs/>
          <w:szCs w:val="20"/>
        </w:rPr>
        <w:t>u nemocenského a ošetřovného 90 %</w:t>
      </w:r>
      <w:r w:rsidRPr="000926D8">
        <w:rPr>
          <w:rFonts w:cs="Arial"/>
          <w:szCs w:val="20"/>
        </w:rPr>
        <w:t xml:space="preserve"> denního vyměřovacího základu,</w:t>
      </w:r>
    </w:p>
    <w:p w:rsidR="000926D8" w:rsidRPr="000926D8" w:rsidRDefault="000926D8" w:rsidP="000926D8">
      <w:pPr>
        <w:numPr>
          <w:ilvl w:val="1"/>
          <w:numId w:val="41"/>
        </w:numPr>
        <w:spacing w:before="100" w:beforeAutospacing="1" w:after="100" w:afterAutospacing="1" w:line="240" w:lineRule="auto"/>
        <w:rPr>
          <w:rFonts w:cs="Arial"/>
          <w:szCs w:val="20"/>
        </w:rPr>
      </w:pPr>
      <w:r w:rsidRPr="000926D8">
        <w:rPr>
          <w:rFonts w:cs="Arial"/>
          <w:b/>
          <w:bCs/>
          <w:szCs w:val="20"/>
        </w:rPr>
        <w:t>u peněžité pomoci v mateřství a vyrovnávacího příspěvku v těhotenství a mateřství 100 % denního vyměřovacího základu</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z části denního vyměřovacího základu </w:t>
      </w:r>
      <w:r w:rsidRPr="000926D8">
        <w:rPr>
          <w:rFonts w:cs="Arial"/>
          <w:b/>
          <w:bCs/>
          <w:szCs w:val="20"/>
        </w:rPr>
        <w:t>mezi první a druhou redukční hranicí</w:t>
      </w:r>
      <w:r w:rsidRPr="000926D8">
        <w:rPr>
          <w:rFonts w:cs="Arial"/>
          <w:szCs w:val="20"/>
        </w:rPr>
        <w:t xml:space="preserve"> se započte </w:t>
      </w:r>
      <w:r w:rsidRPr="000926D8">
        <w:rPr>
          <w:rFonts w:cs="Arial"/>
          <w:b/>
          <w:bCs/>
          <w:szCs w:val="20"/>
        </w:rPr>
        <w:t>60 %</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 xml:space="preserve">z části </w:t>
      </w:r>
      <w:r w:rsidRPr="000926D8">
        <w:rPr>
          <w:rFonts w:cs="Arial"/>
          <w:b/>
          <w:bCs/>
          <w:szCs w:val="20"/>
        </w:rPr>
        <w:t>mezi druhou a třetí</w:t>
      </w:r>
      <w:r w:rsidRPr="000926D8">
        <w:rPr>
          <w:rFonts w:cs="Arial"/>
          <w:szCs w:val="20"/>
        </w:rPr>
        <w:t xml:space="preserve"> redukční hranicí se započte </w:t>
      </w:r>
      <w:r w:rsidRPr="000926D8">
        <w:rPr>
          <w:rFonts w:cs="Arial"/>
          <w:b/>
          <w:bCs/>
          <w:szCs w:val="20"/>
        </w:rPr>
        <w:t>30 %</w:t>
      </w:r>
      <w:r w:rsidRPr="000926D8">
        <w:rPr>
          <w:rFonts w:cs="Arial"/>
          <w:szCs w:val="20"/>
        </w:rPr>
        <w:t>,</w:t>
      </w:r>
    </w:p>
    <w:p w:rsidR="000926D8" w:rsidRPr="000926D8" w:rsidRDefault="000926D8" w:rsidP="000926D8">
      <w:pPr>
        <w:numPr>
          <w:ilvl w:val="0"/>
          <w:numId w:val="41"/>
        </w:numPr>
        <w:spacing w:before="100" w:beforeAutospacing="1" w:after="100" w:afterAutospacing="1" w:line="240" w:lineRule="auto"/>
        <w:rPr>
          <w:rFonts w:cs="Arial"/>
          <w:szCs w:val="20"/>
        </w:rPr>
      </w:pPr>
      <w:r w:rsidRPr="000926D8">
        <w:rPr>
          <w:rFonts w:cs="Arial"/>
          <w:szCs w:val="20"/>
        </w:rPr>
        <w:t>k části nad třetí redukční hranici se nepřihlédne.</w:t>
      </w:r>
    </w:p>
    <w:p w:rsidR="005578C1" w:rsidRPr="007D09E0" w:rsidRDefault="005578C1" w:rsidP="005578C1">
      <w:pPr>
        <w:rPr>
          <w:b/>
        </w:rPr>
      </w:pPr>
      <w:r w:rsidRPr="007D09E0">
        <w:rPr>
          <w:b/>
        </w:rPr>
        <w:t>Výše dávek nemocenského pojištění</w:t>
      </w:r>
      <w:r w:rsidR="00870153">
        <w:rPr>
          <w:b/>
        </w:rPr>
        <w:t xml:space="preserve"> </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nemocenského</w:t>
      </w:r>
      <w:r w:rsidRPr="00376D35">
        <w:rPr>
          <w:rFonts w:cs="Arial"/>
          <w:szCs w:val="20"/>
        </w:rPr>
        <w:t xml:space="preserve"> činí </w:t>
      </w:r>
      <w:r w:rsidRPr="00376D35">
        <w:rPr>
          <w:rFonts w:cs="Arial"/>
          <w:b/>
          <w:bCs/>
          <w:szCs w:val="20"/>
        </w:rPr>
        <w:t>60 %</w:t>
      </w:r>
      <w:r w:rsidRPr="00376D35">
        <w:rPr>
          <w:rFonts w:cs="Arial"/>
          <w:szCs w:val="20"/>
        </w:rPr>
        <w:t xml:space="preserve"> denního vyměřovacího základu od 15. kalendářního dne trvání dočasné pracovní neschopnosti.</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peněžité pomoci v mateřství</w:t>
      </w:r>
      <w:r w:rsidRPr="00376D35">
        <w:rPr>
          <w:rFonts w:cs="Arial"/>
          <w:szCs w:val="20"/>
        </w:rPr>
        <w:t xml:space="preserve"> činí </w:t>
      </w:r>
      <w:r w:rsidRPr="00376D35">
        <w:rPr>
          <w:rFonts w:cs="Arial"/>
          <w:b/>
          <w:bCs/>
          <w:szCs w:val="20"/>
        </w:rPr>
        <w:t>70 %</w:t>
      </w:r>
      <w:r w:rsidRPr="00376D35">
        <w:rPr>
          <w:rFonts w:cs="Arial"/>
          <w:szCs w:val="20"/>
        </w:rPr>
        <w:t xml:space="preserve"> denního vyměřovacího základu.</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ošetřovného</w:t>
      </w:r>
      <w:r w:rsidRPr="00376D35">
        <w:rPr>
          <w:rFonts w:cs="Arial"/>
          <w:szCs w:val="20"/>
        </w:rPr>
        <w:t xml:space="preserve"> činí </w:t>
      </w:r>
      <w:r w:rsidRPr="00376D35">
        <w:rPr>
          <w:rFonts w:cs="Arial"/>
          <w:b/>
          <w:bCs/>
          <w:szCs w:val="20"/>
        </w:rPr>
        <w:t>60 %</w:t>
      </w:r>
      <w:r w:rsidRPr="00376D35">
        <w:rPr>
          <w:rFonts w:cs="Arial"/>
          <w:szCs w:val="20"/>
        </w:rPr>
        <w:t xml:space="preserve"> denního vyměřovacího základu.</w:t>
      </w:r>
    </w:p>
    <w:p w:rsidR="00376D35" w:rsidRPr="00376D35" w:rsidRDefault="00376D35" w:rsidP="00376D35">
      <w:pPr>
        <w:numPr>
          <w:ilvl w:val="0"/>
          <w:numId w:val="20"/>
        </w:numPr>
        <w:spacing w:before="100" w:beforeAutospacing="1" w:after="100" w:afterAutospacing="1" w:line="240" w:lineRule="auto"/>
        <w:rPr>
          <w:rFonts w:cs="Arial"/>
          <w:szCs w:val="20"/>
        </w:rPr>
      </w:pPr>
      <w:r w:rsidRPr="00376D35">
        <w:rPr>
          <w:rFonts w:cs="Arial"/>
          <w:szCs w:val="20"/>
        </w:rPr>
        <w:t xml:space="preserve">Výše </w:t>
      </w:r>
      <w:r w:rsidRPr="00376D35">
        <w:rPr>
          <w:rFonts w:cs="Arial"/>
          <w:b/>
          <w:bCs/>
          <w:szCs w:val="20"/>
        </w:rPr>
        <w:t>vyrovnávacího příspěvku v těhotenství a mateřství</w:t>
      </w:r>
      <w:r w:rsidRPr="00376D35">
        <w:rPr>
          <w:rFonts w:cs="Arial"/>
          <w:szCs w:val="20"/>
        </w:rPr>
        <w:t xml:space="preserve"> je stanovena ve výši rozdílu mezi denním vyměřovacím základem zjištěným ke dni převedení zaměstnankyně na jinou práci a průměrem jejích započitatelných příjmů připadajícím na jeden kalendářní den v jednotlivých kalendářních měsících po tomto převedení.</w:t>
      </w:r>
    </w:p>
    <w:p w:rsidR="00376D35" w:rsidRDefault="00376D35" w:rsidP="00376D35">
      <w:pPr>
        <w:suppressAutoHyphens/>
        <w:spacing w:after="280" w:line="240" w:lineRule="auto"/>
        <w:rPr>
          <w:rFonts w:cs="Arial"/>
          <w:b/>
          <w:szCs w:val="20"/>
        </w:rPr>
      </w:pPr>
    </w:p>
    <w:p w:rsidR="00C464D1" w:rsidRDefault="005578C1" w:rsidP="00C464D1">
      <w:r w:rsidRPr="007D09E0">
        <w:t xml:space="preserve">Další informace k nemocenskému pojištění na adrese </w:t>
      </w:r>
      <w:hyperlink r:id="rId15" w:history="1">
        <w:r w:rsidRPr="007D09E0">
          <w:rPr>
            <w:rStyle w:val="Hypertextovodkaz"/>
            <w:rFonts w:cs="Arial"/>
            <w:szCs w:val="20"/>
          </w:rPr>
          <w:t>http://www.mpsv.cz/cs/7</w:t>
        </w:r>
      </w:hyperlink>
    </w:p>
    <w:p w:rsidR="00C464D1" w:rsidRDefault="00C464D1" w:rsidP="00C464D1"/>
    <w:p w:rsidR="00C464D1" w:rsidRPr="00C464D1" w:rsidRDefault="00C464D1" w:rsidP="00C464D1"/>
    <w:p w:rsidR="00C464D1" w:rsidRDefault="00C464D1" w:rsidP="00C464D1">
      <w:pPr>
        <w:pStyle w:val="Nadpis2"/>
        <w:rPr>
          <w:szCs w:val="20"/>
        </w:rPr>
      </w:pPr>
      <w:r>
        <w:lastRenderedPageBreak/>
        <w:t>Příloha č. 2 - Legislativní změny v nemocenském pojištění v období 1999 - 2017</w:t>
      </w:r>
      <w:r w:rsidRPr="00C91277">
        <w:rPr>
          <w:b w:val="0"/>
          <w:color w:val="auto"/>
          <w:sz w:val="20"/>
          <w:vertAlign w:val="superscript"/>
        </w:rPr>
        <w:footnoteReference w:id="4"/>
      </w:r>
    </w:p>
    <w:p w:rsidR="00C464D1" w:rsidRDefault="00C464D1" w:rsidP="00C464D1">
      <w:pPr>
        <w:spacing w:before="240" w:after="120"/>
        <w:jc w:val="both"/>
        <w:rPr>
          <w:rFonts w:cs="Arial"/>
          <w:szCs w:val="20"/>
        </w:rPr>
      </w:pPr>
      <w:r>
        <w:rPr>
          <w:rFonts w:cs="Arial"/>
          <w:b/>
          <w:szCs w:val="20"/>
        </w:rPr>
        <w:t>V roce 1999</w:t>
      </w:r>
    </w:p>
    <w:p w:rsidR="00C464D1" w:rsidRDefault="00C464D1" w:rsidP="00C464D1">
      <w:pPr>
        <w:numPr>
          <w:ilvl w:val="0"/>
          <w:numId w:val="21"/>
        </w:numPr>
        <w:suppressAutoHyphens/>
        <w:spacing w:after="0"/>
        <w:jc w:val="both"/>
        <w:rPr>
          <w:rFonts w:cs="Arial"/>
          <w:szCs w:val="20"/>
        </w:rPr>
      </w:pPr>
      <w:r>
        <w:rPr>
          <w:rFonts w:cs="Arial"/>
          <w:szCs w:val="20"/>
        </w:rPr>
        <w:t xml:space="preserve">Byl zaveden systém redukčních hranic pro stanovení výše nemocenského a jejich pravidelná valorizace (každoročně k 1. lednu) </w:t>
      </w:r>
    </w:p>
    <w:p w:rsidR="00C464D1" w:rsidRDefault="00C464D1" w:rsidP="00C464D1">
      <w:pPr>
        <w:spacing w:before="240" w:after="120"/>
        <w:rPr>
          <w:rFonts w:cs="Arial"/>
          <w:szCs w:val="20"/>
        </w:rPr>
      </w:pPr>
      <w:r>
        <w:rPr>
          <w:rFonts w:cs="Arial"/>
          <w:b/>
          <w:szCs w:val="20"/>
        </w:rPr>
        <w:t xml:space="preserve">V roce 2002 </w:t>
      </w:r>
    </w:p>
    <w:p w:rsidR="00C464D1" w:rsidRDefault="00C464D1" w:rsidP="00C464D1">
      <w:pPr>
        <w:pStyle w:val="Odstavecseseznamem"/>
        <w:numPr>
          <w:ilvl w:val="0"/>
          <w:numId w:val="22"/>
        </w:numPr>
        <w:spacing w:before="0" w:after="0"/>
        <w:jc w:val="both"/>
        <w:rPr>
          <w:rFonts w:cs="Arial"/>
          <w:b/>
          <w:szCs w:val="20"/>
        </w:rPr>
      </w:pPr>
      <w:r>
        <w:rPr>
          <w:rFonts w:ascii="Arial" w:hAnsi="Arial" w:cs="Arial"/>
          <w:sz w:val="20"/>
          <w:szCs w:val="20"/>
        </w:rPr>
        <w:t xml:space="preserve">Bylo rozhodnuto (v souvislosti s řešením finančních dopadů povodně v roce 2002), že se redukční hranice pro stanovení výdělků rozhodných pro výpočet dávek nemocenského pojištění pro rok 2003 nezvýší. </w:t>
      </w:r>
    </w:p>
    <w:p w:rsidR="00C464D1" w:rsidRDefault="00C464D1" w:rsidP="00C464D1">
      <w:pPr>
        <w:spacing w:before="240" w:after="120" w:line="240" w:lineRule="auto"/>
        <w:jc w:val="both"/>
        <w:rPr>
          <w:rFonts w:cs="Arial"/>
          <w:szCs w:val="20"/>
        </w:rPr>
      </w:pPr>
      <w:r>
        <w:rPr>
          <w:rFonts w:cs="Arial"/>
          <w:b/>
          <w:szCs w:val="20"/>
        </w:rPr>
        <w:t>V roce 2003</w:t>
      </w:r>
    </w:p>
    <w:p w:rsidR="00C464D1" w:rsidRDefault="00C464D1" w:rsidP="00C464D1">
      <w:pPr>
        <w:spacing w:line="240" w:lineRule="auto"/>
        <w:jc w:val="both"/>
        <w:rPr>
          <w:rFonts w:cs="Arial"/>
          <w:szCs w:val="20"/>
        </w:rPr>
      </w:pPr>
      <w:r>
        <w:rPr>
          <w:rFonts w:cs="Arial"/>
          <w:szCs w:val="20"/>
        </w:rPr>
        <w:t xml:space="preserve">S účinností od 1. ledna 2004 </w:t>
      </w:r>
    </w:p>
    <w:p w:rsidR="00C464D1" w:rsidRPr="00C91277" w:rsidRDefault="00C464D1" w:rsidP="00C464D1">
      <w:pPr>
        <w:pStyle w:val="Odstavecseseznamem"/>
        <w:numPr>
          <w:ilvl w:val="0"/>
          <w:numId w:val="22"/>
        </w:numPr>
        <w:spacing w:before="0" w:after="0"/>
        <w:jc w:val="both"/>
        <w:rPr>
          <w:rFonts w:ascii="Arial" w:hAnsi="Arial" w:cs="Arial"/>
          <w:sz w:val="20"/>
          <w:szCs w:val="20"/>
        </w:rPr>
      </w:pPr>
      <w:r w:rsidRPr="00C91277">
        <w:rPr>
          <w:rFonts w:ascii="Arial" w:hAnsi="Arial" w:cs="Arial"/>
          <w:sz w:val="20"/>
          <w:szCs w:val="20"/>
        </w:rPr>
        <w:t xml:space="preserve">bylo prodlouženo rozhodné období, ze kterého se zjišťuje denní vyměřovací základ pro stanovení dávek nemocenského pojištění, z </w:t>
      </w:r>
      <w:r w:rsidRPr="00C91277">
        <w:rPr>
          <w:rFonts w:cs="Arial"/>
          <w:szCs w:val="20"/>
        </w:rPr>
        <w:t xml:space="preserve">kalendářního </w:t>
      </w:r>
      <w:r w:rsidRPr="00C91277">
        <w:rPr>
          <w:rFonts w:ascii="Arial" w:hAnsi="Arial" w:cs="Arial"/>
          <w:sz w:val="20"/>
          <w:szCs w:val="20"/>
        </w:rPr>
        <w:t>čtvrtletí na 12 kalendářních měsíců,</w:t>
      </w:r>
      <w:r w:rsidRPr="00C91277">
        <w:rPr>
          <w:rFonts w:cs="Arial"/>
          <w:szCs w:val="20"/>
        </w:rPr>
        <w:t xml:space="preserve">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byl snížen denní vyměřovací základ do první redukční hranice pro výpočet nemocenského a podpory při ošetřování člena rodiny za dobu prvních 14kalendářních dnů pracovní neschopnosti (karantény) nebo potřeby ošetřování</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byla snížena procentní sazba pro výpočet nemocenské </w:t>
      </w:r>
      <w:proofErr w:type="gramStart"/>
      <w:r>
        <w:rPr>
          <w:rFonts w:ascii="Arial" w:hAnsi="Arial" w:cs="Arial"/>
          <w:sz w:val="20"/>
          <w:szCs w:val="20"/>
        </w:rPr>
        <w:t>ho</w:t>
      </w:r>
      <w:proofErr w:type="gramEnd"/>
      <w:r>
        <w:rPr>
          <w:rFonts w:ascii="Arial" w:hAnsi="Arial" w:cs="Arial"/>
          <w:sz w:val="20"/>
          <w:szCs w:val="20"/>
        </w:rPr>
        <w:t xml:space="preserve"> z 50% na 25% za první tři kalendářní dny pracovní neschopnosti</w:t>
      </w:r>
    </w:p>
    <w:p w:rsidR="00C464D1" w:rsidRDefault="00C464D1" w:rsidP="00C464D1">
      <w:pPr>
        <w:pStyle w:val="Odstavecseseznamem"/>
        <w:numPr>
          <w:ilvl w:val="0"/>
          <w:numId w:val="22"/>
        </w:numPr>
        <w:spacing w:before="0" w:after="0"/>
        <w:jc w:val="both"/>
        <w:rPr>
          <w:rFonts w:cs="Arial"/>
          <w:szCs w:val="20"/>
        </w:rPr>
      </w:pPr>
      <w:r>
        <w:rPr>
          <w:rFonts w:ascii="Arial" w:hAnsi="Arial" w:cs="Arial"/>
          <w:sz w:val="20"/>
          <w:szCs w:val="20"/>
        </w:rPr>
        <w:t>byla prodloužena doba, po kterou nebudou zvyšovány redukční hranice denního vyměřovacího základu, i na roky 2004 a 2005</w:t>
      </w:r>
    </w:p>
    <w:p w:rsidR="00C464D1" w:rsidRDefault="00C464D1" w:rsidP="00C464D1">
      <w:pPr>
        <w:spacing w:before="240" w:after="120" w:line="240" w:lineRule="auto"/>
        <w:jc w:val="both"/>
        <w:rPr>
          <w:rFonts w:cs="Arial"/>
          <w:b/>
          <w:szCs w:val="20"/>
        </w:rPr>
      </w:pPr>
      <w:r>
        <w:rPr>
          <w:rFonts w:cs="Arial"/>
          <w:b/>
          <w:szCs w:val="20"/>
        </w:rPr>
        <w:t>V roce 2006</w:t>
      </w:r>
    </w:p>
    <w:p w:rsidR="00C464D1" w:rsidRDefault="00C464D1" w:rsidP="00C464D1">
      <w:pPr>
        <w:pStyle w:val="Odstavecseseznamem"/>
        <w:numPr>
          <w:ilvl w:val="0"/>
          <w:numId w:val="23"/>
        </w:numPr>
        <w:spacing w:before="0" w:after="0"/>
        <w:jc w:val="both"/>
        <w:rPr>
          <w:rFonts w:ascii="Arial" w:hAnsi="Arial" w:cs="Arial"/>
          <w:sz w:val="20"/>
          <w:szCs w:val="20"/>
        </w:rPr>
      </w:pPr>
      <w:r>
        <w:rPr>
          <w:rFonts w:ascii="Arial" w:hAnsi="Arial" w:cs="Arial"/>
          <w:sz w:val="20"/>
          <w:szCs w:val="20"/>
        </w:rPr>
        <w:t>Od 1. 1. 2006 byly zvýšeny redukční hranice pro výpočet denního vyměřovacího základu.</w:t>
      </w:r>
    </w:p>
    <w:p w:rsidR="00C464D1" w:rsidRDefault="00C464D1" w:rsidP="00C464D1">
      <w:pPr>
        <w:pStyle w:val="Odstavecseseznamem"/>
        <w:numPr>
          <w:ilvl w:val="0"/>
          <w:numId w:val="23"/>
        </w:numPr>
        <w:spacing w:before="0" w:after="0"/>
        <w:jc w:val="both"/>
        <w:rPr>
          <w:rFonts w:cs="Arial"/>
          <w:b/>
          <w:szCs w:val="20"/>
        </w:rPr>
      </w:pPr>
      <w:r>
        <w:rPr>
          <w:rFonts w:ascii="Arial" w:hAnsi="Arial" w:cs="Arial"/>
          <w:sz w:val="20"/>
          <w:szCs w:val="20"/>
        </w:rPr>
        <w:t xml:space="preserve"> Byl přijat nový zákon č. 187/2006 Sb., o nemocenském pojištění spolu se zákonem, kterým se mění některé zákony v souvislosti s přijetím zákona o nemocenském pojištění, byl schválen 25. dubna 2006. Jeho účinnost byla stanovena k 1. lednu 2007. Zákonem č. 585/2006 Sb. došlo k odložení účinnosti zákona č. 187/2006 Sb. o jeden rok, takže měl účinnosti nabýt dnem 1. ledna 2008. (Jeho účinnost však byla odložena ještě jednou až na 1. 1. 2009 - viz níže)</w:t>
      </w:r>
    </w:p>
    <w:p w:rsidR="00C464D1" w:rsidRDefault="00C464D1" w:rsidP="00C464D1">
      <w:pPr>
        <w:spacing w:before="240" w:after="120" w:line="240" w:lineRule="auto"/>
        <w:jc w:val="both"/>
        <w:rPr>
          <w:rFonts w:cs="Arial"/>
          <w:szCs w:val="20"/>
        </w:rPr>
      </w:pPr>
      <w:r>
        <w:rPr>
          <w:rFonts w:cs="Arial"/>
          <w:b/>
          <w:szCs w:val="20"/>
        </w:rPr>
        <w:t>V roce 2007</w:t>
      </w:r>
    </w:p>
    <w:p w:rsidR="00C464D1" w:rsidRDefault="00C464D1" w:rsidP="00C464D1">
      <w:pPr>
        <w:pStyle w:val="Odstavecseseznamem"/>
        <w:numPr>
          <w:ilvl w:val="0"/>
          <w:numId w:val="24"/>
        </w:numPr>
        <w:spacing w:before="0" w:after="0"/>
        <w:jc w:val="both"/>
        <w:rPr>
          <w:rFonts w:ascii="Arial" w:hAnsi="Arial" w:cs="Arial"/>
          <w:sz w:val="20"/>
          <w:szCs w:val="20"/>
        </w:rPr>
      </w:pPr>
      <w:r>
        <w:rPr>
          <w:rFonts w:ascii="Arial" w:hAnsi="Arial" w:cs="Arial"/>
          <w:sz w:val="20"/>
          <w:szCs w:val="20"/>
        </w:rPr>
        <w:t>Od 1. 1. 2007 se znovu zvýšily redukční hranice pro výpočet denního vyměřovacího základu.</w:t>
      </w:r>
    </w:p>
    <w:p w:rsidR="00C464D1" w:rsidRDefault="00C464D1" w:rsidP="00C464D1">
      <w:pPr>
        <w:pStyle w:val="Odstavecseseznamem"/>
        <w:numPr>
          <w:ilvl w:val="0"/>
          <w:numId w:val="24"/>
        </w:numPr>
        <w:spacing w:before="0" w:after="0"/>
        <w:jc w:val="both"/>
        <w:rPr>
          <w:rFonts w:ascii="Arial" w:hAnsi="Arial" w:cs="Arial"/>
          <w:sz w:val="20"/>
          <w:szCs w:val="20"/>
        </w:rPr>
      </w:pPr>
      <w:r>
        <w:rPr>
          <w:rFonts w:ascii="Arial" w:hAnsi="Arial" w:cs="Arial"/>
          <w:sz w:val="20"/>
          <w:szCs w:val="20"/>
        </w:rPr>
        <w:t xml:space="preserve">Zákon č. 261/2007 Sb., o stabilizaci veřejných rozpočtů, s účinností od 1. ledna 2008 přinesl tyto změny </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zavedení karenční doby pro poskytování nemocenského, tzn. neposkytování nemocenského za období prvních tří kalendářních dnů trvání dočasné pracovní neschopnosti či nařízené karantény, nezvýšení redukčních hranic pro úpravu denního vyměřovacího základu pro rok 2008,</w:t>
      </w:r>
    </w:p>
    <w:p w:rsidR="00C464D1" w:rsidRPr="00C91277"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ponechání redukce příjmu do výše první redukční hranice pro výpočet nemocenské ho a podpory při ošetřování člena rodiny i po 14. dnu trvání sociální události, pro kterou tyto dávky náleží,</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úprava procentních sazeb denní výše nemocenského a podpory při ošetřování člena rodiny,</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zkrácení ochranné lhůty (obecná délka ochranné lhůty 42 kalendářních dnů byla zkrácena na 7 kalendářních dnů),</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 xml:space="preserve">zrušení nároku na podporu při ošetřování člena rodiny z ochranné lhůty, zrušení nároku na peněžitou pomoc v mateřství uchazeče o zaměstnání, </w:t>
      </w:r>
    </w:p>
    <w:p w:rsidR="00C464D1" w:rsidRDefault="00C464D1" w:rsidP="00C464D1">
      <w:pPr>
        <w:pStyle w:val="Odstavecseseznamem"/>
        <w:numPr>
          <w:ilvl w:val="1"/>
          <w:numId w:val="24"/>
        </w:numPr>
        <w:spacing w:before="0" w:after="0"/>
        <w:jc w:val="both"/>
        <w:rPr>
          <w:rFonts w:ascii="Arial" w:hAnsi="Arial" w:cs="Arial"/>
          <w:sz w:val="20"/>
          <w:szCs w:val="20"/>
        </w:rPr>
      </w:pPr>
      <w:r>
        <w:rPr>
          <w:rFonts w:ascii="Arial" w:hAnsi="Arial" w:cs="Arial"/>
          <w:sz w:val="20"/>
          <w:szCs w:val="20"/>
        </w:rPr>
        <w:t>zrušení „osamělosti“ jako podmínky pro prodloužení poskytování peněžité pomoci v mateřství z 28 na 37 týdnů,</w:t>
      </w:r>
    </w:p>
    <w:p w:rsidR="00C464D1" w:rsidRDefault="00C464D1" w:rsidP="00C464D1">
      <w:pPr>
        <w:pStyle w:val="Odstavecseseznamem"/>
        <w:numPr>
          <w:ilvl w:val="1"/>
          <w:numId w:val="24"/>
        </w:numPr>
        <w:spacing w:before="0" w:after="0"/>
        <w:jc w:val="both"/>
        <w:rPr>
          <w:rFonts w:cs="Arial"/>
          <w:szCs w:val="20"/>
        </w:rPr>
      </w:pPr>
      <w:r>
        <w:rPr>
          <w:rFonts w:ascii="Arial" w:hAnsi="Arial" w:cs="Arial"/>
          <w:sz w:val="20"/>
          <w:szCs w:val="20"/>
        </w:rPr>
        <w:lastRenderedPageBreak/>
        <w:t>bylo zavedeno zachování denního vyměřovacího základu pro výpočet další peněžité pomoci v mateřství v případě opakovaného porodu; podmínkou je, že zaměstnankyně nastupuje na další mateřskou dovolenou za trvání téhož zaměstnání v době, kdy její předchozí dítě není starší 4 let a předchozí denní vyměřovací základ před redukcí je vyšší než denní vyměřovací základ před redukcí stanovený pro další peněžitou pomoc v mateřství.</w:t>
      </w:r>
    </w:p>
    <w:p w:rsidR="00C464D1" w:rsidRDefault="00C464D1" w:rsidP="00C464D1">
      <w:pPr>
        <w:spacing w:before="240" w:after="120"/>
        <w:rPr>
          <w:rFonts w:cs="Arial"/>
          <w:szCs w:val="20"/>
        </w:rPr>
      </w:pPr>
      <w:r>
        <w:rPr>
          <w:rFonts w:cs="Arial"/>
          <w:b/>
          <w:szCs w:val="20"/>
        </w:rPr>
        <w:t xml:space="preserve">V roce 2008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Nálezem Ústavního soudu ze dne 23. dubna 2008 vyhlášeným pod č.166/2008 Sb. byla s účinností od 30. 6. 2008 zrušena úprava, kdy se neposkytovalo nemocenské v době prvních tří dnů dočasné pracovní neschopnosti.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 xml:space="preserve">Zákon č. 305/2008 Sb., kterým se mění zákon č. 187/2006 Sb., o nemocenském pojištění, ve znění pozdějších předpisů, a některé další zákony, s účinností od 1. září 2008, přinesl zejména tyto změny: </w:t>
      </w:r>
    </w:p>
    <w:p w:rsidR="00C464D1" w:rsidRDefault="00C464D1" w:rsidP="00C464D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byla snížena sazba pro výpočet nemocenského za první 3 kalendářní dny dočasné pracovní neschopnosti z 60 % na 25 %, </w:t>
      </w:r>
    </w:p>
    <w:p w:rsidR="00C464D1" w:rsidRDefault="00C464D1" w:rsidP="00C464D1">
      <w:pPr>
        <w:pStyle w:val="Odstavecseseznamem"/>
        <w:numPr>
          <w:ilvl w:val="1"/>
          <w:numId w:val="22"/>
        </w:numPr>
        <w:spacing w:before="0" w:after="0"/>
        <w:jc w:val="both"/>
        <w:rPr>
          <w:rFonts w:ascii="Arial" w:hAnsi="Arial" w:cs="Arial"/>
          <w:sz w:val="20"/>
          <w:szCs w:val="20"/>
        </w:rPr>
      </w:pPr>
      <w:r>
        <w:rPr>
          <w:rFonts w:ascii="Arial" w:hAnsi="Arial" w:cs="Arial"/>
          <w:sz w:val="20"/>
          <w:szCs w:val="20"/>
        </w:rPr>
        <w:t xml:space="preserve">nemocenské náleží i při karanténě kratší než 4 dny, </w:t>
      </w:r>
    </w:p>
    <w:p w:rsidR="00C464D1" w:rsidRDefault="00C464D1" w:rsidP="00C464D1">
      <w:pPr>
        <w:pStyle w:val="Odstavecseseznamem"/>
        <w:numPr>
          <w:ilvl w:val="1"/>
          <w:numId w:val="22"/>
        </w:numPr>
        <w:spacing w:before="0" w:after="0"/>
        <w:jc w:val="both"/>
        <w:rPr>
          <w:rFonts w:cs="Arial"/>
          <w:b/>
          <w:szCs w:val="20"/>
        </w:rPr>
      </w:pPr>
      <w:r>
        <w:rPr>
          <w:rFonts w:ascii="Arial" w:hAnsi="Arial" w:cs="Arial"/>
          <w:sz w:val="20"/>
          <w:szCs w:val="20"/>
        </w:rPr>
        <w:t xml:space="preserve">vojákům z povolání a příslušníkům bezpečnostních sborů náleží nemocenské za první 3 kalendářní dny dočasné pracovní neschopnosti ke službě. </w:t>
      </w:r>
    </w:p>
    <w:p w:rsidR="00C464D1" w:rsidRDefault="00C464D1" w:rsidP="00C464D1">
      <w:pPr>
        <w:spacing w:before="240" w:after="120"/>
        <w:jc w:val="both"/>
        <w:rPr>
          <w:rFonts w:cs="Arial"/>
          <w:szCs w:val="20"/>
        </w:rPr>
      </w:pPr>
      <w:r>
        <w:rPr>
          <w:rFonts w:cs="Arial"/>
          <w:b/>
          <w:szCs w:val="20"/>
        </w:rPr>
        <w:t xml:space="preserve">V roce 2009 </w:t>
      </w:r>
    </w:p>
    <w:p w:rsidR="00C464D1" w:rsidRDefault="00C464D1" w:rsidP="00C464D1">
      <w:pPr>
        <w:pStyle w:val="Odstavecseseznamem"/>
        <w:numPr>
          <w:ilvl w:val="0"/>
          <w:numId w:val="25"/>
        </w:numPr>
        <w:spacing w:before="0" w:after="200" w:line="276" w:lineRule="auto"/>
        <w:jc w:val="both"/>
        <w:rPr>
          <w:rFonts w:ascii="Arial" w:hAnsi="Arial" w:cs="Arial"/>
          <w:sz w:val="20"/>
          <w:szCs w:val="20"/>
        </w:rPr>
      </w:pPr>
      <w:r>
        <w:rPr>
          <w:rFonts w:ascii="Arial" w:hAnsi="Arial" w:cs="Arial"/>
          <w:sz w:val="20"/>
          <w:szCs w:val="20"/>
        </w:rPr>
        <w:t xml:space="preserve">Zákon o nemocenském pojištění č. 187/2006 Sb., s účinností od 1. 1. 2009: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přenesl provádění nemocenského pojištění z tzv. velkých organizací (organizace, které měly více než 25 zaměstnanců) na orgány nemocenského pojištění (ČSSZ a OSSZ),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posílil ochranné prvky proti zneužívání systému (karenční doba, náhrada mzdy),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 zajistil větší úměrnost výše dávek nemocenského pojištění zaplacenému pojistnému na nemocenské pojištění zvýšením počtu redukčních hranic pro výpočet denního vyměřovacího základu ze dvou na tři, </w:t>
      </w:r>
    </w:p>
    <w:p w:rsidR="00C464D1" w:rsidRDefault="00C464D1" w:rsidP="00C464D1">
      <w:pPr>
        <w:pStyle w:val="Odstavecseseznamem"/>
        <w:numPr>
          <w:ilvl w:val="1"/>
          <w:numId w:val="25"/>
        </w:numPr>
        <w:spacing w:before="0" w:after="0" w:line="276" w:lineRule="auto"/>
        <w:ind w:left="1434" w:hanging="357"/>
        <w:jc w:val="both"/>
        <w:rPr>
          <w:rFonts w:ascii="Arial" w:hAnsi="Arial" w:cs="Arial"/>
          <w:sz w:val="20"/>
          <w:szCs w:val="20"/>
        </w:rPr>
      </w:pPr>
      <w:r>
        <w:rPr>
          <w:rFonts w:ascii="Arial" w:hAnsi="Arial" w:cs="Arial"/>
          <w:sz w:val="20"/>
          <w:szCs w:val="20"/>
        </w:rPr>
        <w:t xml:space="preserve">zainteresoval zaměstnavatele na vývoji pracovní neschopnosti zaměstnanců. Zaměstnavatelé začali vyplácet náhradu mzdy za prvních 14 (později 21) dnů dočasné pracovní neschopnosti. </w:t>
      </w:r>
    </w:p>
    <w:p w:rsidR="00C464D1" w:rsidRDefault="00C464D1" w:rsidP="00C464D1">
      <w:pPr>
        <w:pStyle w:val="Odstavecseseznamem"/>
        <w:numPr>
          <w:ilvl w:val="0"/>
          <w:numId w:val="22"/>
        </w:numPr>
        <w:spacing w:before="0" w:after="0"/>
        <w:jc w:val="both"/>
        <w:rPr>
          <w:rFonts w:ascii="Arial" w:hAnsi="Arial" w:cs="Arial"/>
          <w:sz w:val="20"/>
          <w:szCs w:val="20"/>
        </w:rPr>
      </w:pPr>
      <w:r>
        <w:rPr>
          <w:rFonts w:ascii="Arial" w:hAnsi="Arial" w:cs="Arial"/>
          <w:sz w:val="20"/>
          <w:szCs w:val="20"/>
        </w:rPr>
        <w:t>V zákoně o pojistném na sociální zabezpečení:</w:t>
      </w:r>
    </w:p>
    <w:p w:rsidR="00C464D1" w:rsidRDefault="00C464D1" w:rsidP="00C464D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 xml:space="preserve"> byly upraveny sazby pojistného – zaměstnanci přestali odvádět pojistné na nemocenské pojištění a zaměstnavatelům byla snížena sazba pojistného (ze 4,4 %) na 2,3%, OSVČ byla snížena sazba pojistného na nemocenské pojištění (ze 4,4%) na 1,4%, </w:t>
      </w:r>
    </w:p>
    <w:p w:rsidR="00C464D1" w:rsidRDefault="00C464D1" w:rsidP="00C464D1">
      <w:pPr>
        <w:pStyle w:val="Odstavecseseznamem"/>
        <w:numPr>
          <w:ilvl w:val="1"/>
          <w:numId w:val="25"/>
        </w:numPr>
        <w:spacing w:before="0" w:after="0" w:line="276" w:lineRule="auto"/>
        <w:jc w:val="both"/>
        <w:rPr>
          <w:rFonts w:ascii="Arial" w:hAnsi="Arial" w:cs="Arial"/>
          <w:sz w:val="20"/>
          <w:szCs w:val="20"/>
        </w:rPr>
      </w:pPr>
      <w:r>
        <w:rPr>
          <w:rFonts w:ascii="Arial" w:hAnsi="Arial" w:cs="Arial"/>
          <w:sz w:val="20"/>
          <w:szCs w:val="20"/>
        </w:rPr>
        <w:t>dále dostaly OSVČ možnost platit pojistné na nemocenské pojištění z měsíčního vyměřovacího základu, který si stanovily, minimálně z částky 4 000 Kč, a maximální roční výše vyměřovacího základu byla 48násobek průměrné měsíční mzdy (v roce 2009 činila 1 130 640 Kč).</w:t>
      </w:r>
    </w:p>
    <w:p w:rsidR="00C464D1" w:rsidRDefault="00C464D1" w:rsidP="00C464D1">
      <w:pPr>
        <w:pStyle w:val="Odstavecseseznamem"/>
        <w:numPr>
          <w:ilvl w:val="2"/>
          <w:numId w:val="22"/>
        </w:numPr>
        <w:spacing w:before="0" w:after="0"/>
        <w:ind w:left="709" w:hanging="283"/>
        <w:jc w:val="both"/>
        <w:rPr>
          <w:rFonts w:cs="Arial"/>
          <w:szCs w:val="20"/>
        </w:rPr>
      </w:pPr>
      <w:r>
        <w:rPr>
          <w:rFonts w:ascii="Arial" w:hAnsi="Arial" w:cs="Arial"/>
          <w:sz w:val="20"/>
          <w:szCs w:val="20"/>
        </w:rPr>
        <w:t xml:space="preserve">Od 1. prosince 2009 nabyl účinnosti zákon č. 302/2009 Sb. Tímto zákonem se změnily některé povinnosti ošetřujícího lékaře a zaměstnavatele. </w:t>
      </w:r>
    </w:p>
    <w:p w:rsidR="00C464D1" w:rsidRDefault="00C464D1" w:rsidP="00C464D1">
      <w:pPr>
        <w:spacing w:before="240" w:after="120"/>
        <w:rPr>
          <w:rFonts w:cs="Arial"/>
          <w:szCs w:val="20"/>
        </w:rPr>
      </w:pPr>
      <w:r>
        <w:rPr>
          <w:rFonts w:cs="Arial"/>
          <w:b/>
          <w:szCs w:val="20"/>
        </w:rPr>
        <w:t xml:space="preserve">V roce 2010 </w:t>
      </w:r>
    </w:p>
    <w:p w:rsidR="00C464D1" w:rsidRDefault="00C464D1" w:rsidP="00C464D1">
      <w:pPr>
        <w:pStyle w:val="Odstavecseseznamem"/>
        <w:numPr>
          <w:ilvl w:val="0"/>
          <w:numId w:val="22"/>
        </w:numPr>
        <w:spacing w:before="0" w:after="120" w:line="276" w:lineRule="auto"/>
        <w:ind w:left="714" w:hanging="357"/>
        <w:rPr>
          <w:rFonts w:ascii="Arial" w:hAnsi="Arial" w:cs="Arial"/>
          <w:sz w:val="20"/>
          <w:szCs w:val="20"/>
        </w:rPr>
      </w:pPr>
      <w:r>
        <w:rPr>
          <w:rFonts w:ascii="Arial" w:hAnsi="Arial" w:cs="Arial"/>
          <w:sz w:val="20"/>
          <w:szCs w:val="20"/>
        </w:rPr>
        <w:t>Zákon č. 362/2009 Sb., kterým se mění některé zákony v souvislosti s návrhem zákona o státním rozpočtu České republiky na rok 2010, přinesl opatření, která měla platit pouze pro rok 2010 a jejichž cílem bylo snížení deficitu státního rozpočtu.</w:t>
      </w:r>
    </w:p>
    <w:p w:rsidR="00C464D1" w:rsidRPr="001F64B4" w:rsidRDefault="00C464D1" w:rsidP="00C464D1">
      <w:pPr>
        <w:pStyle w:val="Odstavecseseznamem"/>
        <w:spacing w:before="0" w:after="120" w:line="288" w:lineRule="auto"/>
        <w:ind w:left="357" w:firstLine="346"/>
        <w:rPr>
          <w:rFonts w:ascii="Arial" w:hAnsi="Arial" w:cs="Arial"/>
          <w:sz w:val="20"/>
          <w:szCs w:val="20"/>
        </w:rPr>
      </w:pPr>
      <w:r w:rsidRPr="001F64B4">
        <w:rPr>
          <w:rFonts w:ascii="Arial" w:hAnsi="Arial" w:cs="Arial"/>
          <w:sz w:val="20"/>
          <w:szCs w:val="20"/>
        </w:rPr>
        <w:t xml:space="preserve">Přehled změn v oblasti nemocenského pojištění: </w:t>
      </w:r>
    </w:p>
    <w:p w:rsidR="00C464D1" w:rsidRPr="001F64B4" w:rsidRDefault="00C464D1" w:rsidP="00C464D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zavedení jednotné procentní sazby pro výpočet denní výše nemocenského ve výši 60 %, </w:t>
      </w:r>
    </w:p>
    <w:p w:rsidR="00C464D1" w:rsidRPr="001F64B4" w:rsidRDefault="00C464D1" w:rsidP="00C464D1">
      <w:pPr>
        <w:pStyle w:val="Odstavecseseznamem"/>
        <w:numPr>
          <w:ilvl w:val="1"/>
          <w:numId w:val="24"/>
        </w:numPr>
        <w:spacing w:before="0" w:after="0" w:line="288" w:lineRule="auto"/>
        <w:ind w:left="1080"/>
        <w:jc w:val="both"/>
        <w:rPr>
          <w:rFonts w:ascii="Arial" w:hAnsi="Arial" w:cs="Arial"/>
          <w:sz w:val="20"/>
          <w:szCs w:val="20"/>
        </w:rPr>
      </w:pPr>
      <w:r w:rsidRPr="001F64B4">
        <w:rPr>
          <w:rFonts w:ascii="Arial" w:hAnsi="Arial" w:cs="Arial"/>
          <w:sz w:val="20"/>
          <w:szCs w:val="20"/>
        </w:rPr>
        <w:t xml:space="preserve">snížení zápočtu příjmu pro stanovení denního vyměřovacího základu do první redukční hranice u peněžité pomoci v mateřství a vyrovnávacího příspěvku v těhotenství a mateřství ze 100 % na 90 %, snížení procentní sazby pro výpočet peněžité pomoci v mateřství ze 70 % na 60 %, </w:t>
      </w:r>
    </w:p>
    <w:p w:rsidR="00C464D1" w:rsidRPr="001F64B4" w:rsidRDefault="00C464D1" w:rsidP="00C464D1">
      <w:pPr>
        <w:pStyle w:val="Odstavecseseznamem"/>
        <w:numPr>
          <w:ilvl w:val="1"/>
          <w:numId w:val="24"/>
        </w:numPr>
        <w:spacing w:before="0" w:after="60" w:line="288" w:lineRule="auto"/>
        <w:ind w:left="1077" w:hanging="357"/>
        <w:jc w:val="both"/>
        <w:rPr>
          <w:rFonts w:ascii="Arial" w:hAnsi="Arial" w:cs="Arial"/>
          <w:sz w:val="20"/>
          <w:szCs w:val="20"/>
        </w:rPr>
      </w:pPr>
      <w:r w:rsidRPr="001F64B4">
        <w:rPr>
          <w:rFonts w:ascii="Arial" w:hAnsi="Arial" w:cs="Arial"/>
          <w:sz w:val="20"/>
          <w:szCs w:val="20"/>
        </w:rPr>
        <w:t xml:space="preserve">zavedení třídenní karenční doby u ošetřovného. </w:t>
      </w:r>
    </w:p>
    <w:p w:rsidR="00C464D1" w:rsidRDefault="00C464D1" w:rsidP="00C464D1">
      <w:pPr>
        <w:pStyle w:val="Odstavecseseznamem"/>
        <w:numPr>
          <w:ilvl w:val="0"/>
          <w:numId w:val="22"/>
        </w:numPr>
        <w:spacing w:before="0" w:after="0"/>
        <w:jc w:val="both"/>
        <w:rPr>
          <w:rFonts w:cs="Arial"/>
          <w:szCs w:val="20"/>
        </w:rPr>
      </w:pPr>
      <w:r w:rsidRPr="001F64B4">
        <w:rPr>
          <w:rFonts w:ascii="Arial" w:hAnsi="Arial" w:cs="Arial"/>
          <w:sz w:val="20"/>
          <w:szCs w:val="20"/>
        </w:rPr>
        <w:t xml:space="preserve">Od 1. 6. 2010 nabyl účinnosti zákon č. 166/2010 Sb. Tímto zákonem byly zrušeny změny zavedené zákonem č. 362/2009 Sb., které byly účinné od 1. 1. 2010 a týkaly se výše peněžité pomoci </w:t>
      </w:r>
      <w:r w:rsidRPr="001F64B4">
        <w:rPr>
          <w:rFonts w:ascii="Arial" w:hAnsi="Arial" w:cs="Arial"/>
          <w:sz w:val="20"/>
          <w:szCs w:val="20"/>
        </w:rPr>
        <w:lastRenderedPageBreak/>
        <w:t>v</w:t>
      </w:r>
      <w:r>
        <w:rPr>
          <w:rFonts w:ascii="Arial" w:hAnsi="Arial" w:cs="Arial"/>
          <w:sz w:val="20"/>
          <w:szCs w:val="20"/>
        </w:rPr>
        <w:t xml:space="preserve"> mateřství, ošetřovného a vyrovnávacího příspěvku v těhotenství a mateřství, byla zrušena ustanovení § 21a, § 37a a § 40a. </w:t>
      </w:r>
    </w:p>
    <w:p w:rsidR="00C464D1" w:rsidRDefault="00C464D1" w:rsidP="00C464D1">
      <w:pPr>
        <w:spacing w:before="240" w:after="120" w:line="240" w:lineRule="auto"/>
        <w:jc w:val="both"/>
        <w:rPr>
          <w:rFonts w:cs="Arial"/>
          <w:szCs w:val="20"/>
        </w:rPr>
      </w:pPr>
      <w:r>
        <w:rPr>
          <w:rFonts w:cs="Arial"/>
          <w:b/>
          <w:szCs w:val="20"/>
        </w:rPr>
        <w:t xml:space="preserve">V roce 2011 </w:t>
      </w:r>
    </w:p>
    <w:p w:rsidR="00C464D1" w:rsidRDefault="00C464D1" w:rsidP="00C464D1">
      <w:pPr>
        <w:numPr>
          <w:ilvl w:val="0"/>
          <w:numId w:val="22"/>
        </w:numPr>
        <w:suppressAutoHyphens/>
        <w:spacing w:after="0"/>
        <w:jc w:val="both"/>
        <w:rPr>
          <w:rFonts w:cs="Arial"/>
          <w:szCs w:val="20"/>
        </w:rPr>
      </w:pPr>
      <w:r>
        <w:rPr>
          <w:rFonts w:cs="Arial"/>
          <w:szCs w:val="20"/>
        </w:rPr>
        <w:t xml:space="preserve">Od 1. 1. 2011 nabyl účinnosti zákon č. 347/2010 Sb., kterým se měnily některé zákony v souvislosti s úspornými opatřeními v působnosti Ministerstva práce a sociálních věcí. Došlo k těmto změnám: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 podpůrčí doba u nemocenského začíná 22. kalendářním dnem trvání dočasné pracovní neschopnosti (nebo karantény), v období prvních 21 kalendářních dnů trvání dočasné pracovní neschopnosti či nařízené karantény poskytuje zaměstnavatel zaměstnanci náhradu mzdy podle zákoníku práce (toto opatření platí do 31. 12. 2013),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výše nemocenského za kalendářní den činí i nadále jako v roce 2010 60 % denního vyměřovacího základu (bez časového omezení), </w:t>
      </w:r>
    </w:p>
    <w:p w:rsidR="00C464D1" w:rsidRDefault="00C464D1" w:rsidP="00C464D1">
      <w:pPr>
        <w:numPr>
          <w:ilvl w:val="1"/>
          <w:numId w:val="22"/>
        </w:numPr>
        <w:suppressAutoHyphens/>
        <w:spacing w:after="0"/>
        <w:ind w:left="1080"/>
        <w:jc w:val="both"/>
        <w:rPr>
          <w:rFonts w:cs="Arial"/>
          <w:szCs w:val="20"/>
        </w:rPr>
      </w:pPr>
      <w:r>
        <w:rPr>
          <w:rFonts w:cs="Arial"/>
          <w:szCs w:val="20"/>
        </w:rPr>
        <w:t xml:space="preserve">zaměstnavatelé zaměstnávající méně než 26 zaměstnanců mohou využít možnosti přihlášení se k vyšší sazbě pojistného na nemocenské pojištění (z 2,3 % na 3,3 %) a je jim refundována polovina náhrady mzdy vyplacené zaměstnancům. </w:t>
      </w:r>
    </w:p>
    <w:p w:rsidR="00C464D1" w:rsidRDefault="00C464D1" w:rsidP="00C464D1">
      <w:pPr>
        <w:numPr>
          <w:ilvl w:val="0"/>
          <w:numId w:val="22"/>
        </w:numPr>
        <w:suppressAutoHyphens/>
        <w:spacing w:after="0"/>
        <w:jc w:val="both"/>
        <w:rPr>
          <w:rFonts w:cs="Arial"/>
          <w:szCs w:val="20"/>
        </w:rPr>
      </w:pPr>
      <w:r>
        <w:rPr>
          <w:rFonts w:cs="Arial"/>
          <w:szCs w:val="20"/>
        </w:rPr>
        <w:t xml:space="preserve">OSVČ si již nemohou dobrovolně stanovit vyšší měsíční vyměřovací základ pro platbu pojistného na nemocenské pojištění. Jejich vyměřovací základ pro pojistné na nemocenské pojištění nesmí být vyšší než vyměřovací základ pro pojistné na důchodové pojištění. </w:t>
      </w:r>
    </w:p>
    <w:p w:rsidR="00C464D1" w:rsidRDefault="00C464D1" w:rsidP="00C464D1">
      <w:pPr>
        <w:numPr>
          <w:ilvl w:val="0"/>
          <w:numId w:val="22"/>
        </w:numPr>
        <w:suppressAutoHyphens/>
        <w:spacing w:after="0"/>
        <w:jc w:val="both"/>
        <w:rPr>
          <w:rFonts w:cs="Arial"/>
          <w:szCs w:val="20"/>
        </w:rPr>
      </w:pPr>
      <w:r>
        <w:rPr>
          <w:rFonts w:cs="Arial"/>
          <w:szCs w:val="20"/>
        </w:rPr>
        <w:t xml:space="preserve">Nález Ústavního soudu </w:t>
      </w:r>
      <w:proofErr w:type="spellStart"/>
      <w:r>
        <w:rPr>
          <w:rFonts w:cs="Arial"/>
          <w:szCs w:val="20"/>
        </w:rPr>
        <w:t>Pl</w:t>
      </w:r>
      <w:proofErr w:type="spellEnd"/>
      <w:r>
        <w:rPr>
          <w:rFonts w:cs="Arial"/>
          <w:szCs w:val="20"/>
        </w:rPr>
        <w:t xml:space="preserve">. ÚS 55/10 vyhlášený pod č. 80/2011 Sb. - zrušil některá ustanovení zákona č. 347/2010 Sb., kterým se měnily některé zákony v souvislosti s úspornými opatřeními v působnosti MPSV, uplynutím dne 31. prosince 2011. </w:t>
      </w:r>
    </w:p>
    <w:p w:rsidR="00C464D1" w:rsidRDefault="00C464D1" w:rsidP="00C464D1">
      <w:pPr>
        <w:spacing w:before="240" w:after="120" w:line="240" w:lineRule="auto"/>
        <w:jc w:val="both"/>
        <w:rPr>
          <w:rFonts w:cs="Arial"/>
          <w:szCs w:val="20"/>
        </w:rPr>
      </w:pPr>
      <w:r>
        <w:rPr>
          <w:rFonts w:cs="Arial"/>
          <w:b/>
          <w:szCs w:val="20"/>
        </w:rPr>
        <w:t xml:space="preserve">V roce 2012 </w:t>
      </w:r>
    </w:p>
    <w:p w:rsidR="00C464D1" w:rsidRDefault="00C464D1" w:rsidP="00C464D1">
      <w:pPr>
        <w:numPr>
          <w:ilvl w:val="0"/>
          <w:numId w:val="26"/>
        </w:numPr>
        <w:suppressAutoHyphens/>
        <w:spacing w:after="0"/>
        <w:jc w:val="both"/>
        <w:rPr>
          <w:rFonts w:cs="Arial"/>
          <w:szCs w:val="20"/>
        </w:rPr>
      </w:pPr>
      <w:r>
        <w:rPr>
          <w:rFonts w:cs="Arial"/>
          <w:szCs w:val="20"/>
        </w:rPr>
        <w:t xml:space="preserve">Podle zákona č. 364/2011 Sb., kterým se měnily některé zákony v souvislosti s úspornými opatřeními v působnosti Ministerstva práce a sociálních věcí, změny přijaté zákonem č. 347/2010 Sb. platí i nadále od 1. 1. 2012. </w:t>
      </w:r>
    </w:p>
    <w:p w:rsidR="00C464D1" w:rsidRDefault="00C464D1" w:rsidP="00C464D1">
      <w:pPr>
        <w:numPr>
          <w:ilvl w:val="0"/>
          <w:numId w:val="26"/>
        </w:numPr>
        <w:suppressAutoHyphens/>
        <w:spacing w:after="0"/>
        <w:jc w:val="both"/>
        <w:rPr>
          <w:rFonts w:cs="Arial"/>
          <w:szCs w:val="20"/>
        </w:rPr>
      </w:pPr>
      <w:r>
        <w:rPr>
          <w:rFonts w:cs="Arial"/>
          <w:szCs w:val="20"/>
        </w:rPr>
        <w:t xml:space="preserve">Zákonem č. 365/2011 Sb., kterým se měnil zákon č. 262/2006 Sb., zákoník práce, ve znění pozdějších předpisů, a další související zákony, byl od 1. 1. 2012 novelizován také zákon č. 187/2006 Sb., o nemocenském pojištění. Touto novelou se rozšířil okruh </w:t>
      </w:r>
      <w:proofErr w:type="spellStart"/>
      <w:r>
        <w:rPr>
          <w:rFonts w:cs="Arial"/>
          <w:szCs w:val="20"/>
        </w:rPr>
        <w:t>nemocensky</w:t>
      </w:r>
      <w:proofErr w:type="spellEnd"/>
      <w:r>
        <w:rPr>
          <w:rFonts w:cs="Arial"/>
          <w:szCs w:val="20"/>
        </w:rPr>
        <w:t xml:space="preserve"> pojištěných osob o zaměstnance činné na základě dohody o provedení práce. U zaměstnance činného na základě dohody o provedení práce vznikne povinná účast na nemocenském pojištění, pokud splňuje dvě podmínky, a to jednak výkon práce na území ČR a jednak, že v kalendářním měsíci, v němž dohoda o provedení práce trvá, dosáhne započitatelného příjmu v částce vyšší než 10 000 Kč. </w:t>
      </w:r>
    </w:p>
    <w:p w:rsidR="00C464D1" w:rsidRDefault="00C464D1" w:rsidP="00C464D1">
      <w:pPr>
        <w:numPr>
          <w:ilvl w:val="0"/>
          <w:numId w:val="26"/>
        </w:numPr>
        <w:suppressAutoHyphens/>
        <w:spacing w:after="0"/>
        <w:jc w:val="both"/>
        <w:rPr>
          <w:rFonts w:cs="Arial"/>
          <w:szCs w:val="20"/>
        </w:rPr>
      </w:pPr>
      <w:r>
        <w:rPr>
          <w:rFonts w:cs="Arial"/>
          <w:szCs w:val="20"/>
        </w:rPr>
        <w:t xml:space="preserve">Zákon č. 470/2011 Sb., kterým se měnil zákon o nemocenském pojištění, ve znění pozdějších předpisů, a některé další zákony - nabyl účinnosti 1. 1. 2012. Tato technická novela zákona přinesla řadu změn, zejména znovu rozšířila okruh </w:t>
      </w:r>
      <w:proofErr w:type="spellStart"/>
      <w:r>
        <w:rPr>
          <w:rFonts w:cs="Arial"/>
          <w:szCs w:val="20"/>
        </w:rPr>
        <w:t>nemocensky</w:t>
      </w:r>
      <w:proofErr w:type="spellEnd"/>
      <w:r>
        <w:rPr>
          <w:rFonts w:cs="Arial"/>
          <w:szCs w:val="20"/>
        </w:rPr>
        <w:t xml:space="preserve"> pojištěných osob. </w:t>
      </w:r>
    </w:p>
    <w:p w:rsidR="00C464D1" w:rsidRDefault="00C464D1" w:rsidP="00C464D1">
      <w:pPr>
        <w:ind w:firstLine="708"/>
        <w:jc w:val="both"/>
        <w:rPr>
          <w:rFonts w:cs="Arial"/>
          <w:szCs w:val="20"/>
        </w:rPr>
      </w:pPr>
      <w:r>
        <w:rPr>
          <w:rFonts w:cs="Arial"/>
          <w:szCs w:val="20"/>
        </w:rPr>
        <w:t xml:space="preserve">Další změny v oblasti nemocenského pojištění: </w:t>
      </w:r>
    </w:p>
    <w:p w:rsidR="00C464D1" w:rsidRDefault="00C464D1" w:rsidP="00C464D1">
      <w:pPr>
        <w:numPr>
          <w:ilvl w:val="0"/>
          <w:numId w:val="27"/>
        </w:numPr>
        <w:suppressAutoHyphens/>
        <w:spacing w:after="0"/>
        <w:jc w:val="both"/>
        <w:rPr>
          <w:rFonts w:cs="Arial"/>
          <w:szCs w:val="20"/>
        </w:rPr>
      </w:pPr>
      <w:r>
        <w:rPr>
          <w:rFonts w:cs="Arial"/>
          <w:szCs w:val="20"/>
        </w:rPr>
        <w:t xml:space="preserve">do vyloučených dnů se nově zahrnují dny neplaceného pracovního volna, </w:t>
      </w:r>
    </w:p>
    <w:p w:rsidR="00C464D1" w:rsidRDefault="00C464D1" w:rsidP="00C464D1">
      <w:pPr>
        <w:numPr>
          <w:ilvl w:val="0"/>
          <w:numId w:val="27"/>
        </w:numPr>
        <w:suppressAutoHyphens/>
        <w:spacing w:after="0"/>
        <w:jc w:val="both"/>
        <w:rPr>
          <w:rFonts w:cs="Arial"/>
          <w:szCs w:val="20"/>
        </w:rPr>
      </w:pPr>
      <w:r>
        <w:rPr>
          <w:rFonts w:cs="Arial"/>
          <w:szCs w:val="20"/>
        </w:rPr>
        <w:t xml:space="preserve">změny v úpravě při stanovování rozhodného období a pravděpodobného příjmu, </w:t>
      </w:r>
    </w:p>
    <w:p w:rsidR="00C464D1" w:rsidRDefault="00C464D1" w:rsidP="00C464D1">
      <w:pPr>
        <w:numPr>
          <w:ilvl w:val="0"/>
          <w:numId w:val="27"/>
        </w:numPr>
        <w:suppressAutoHyphens/>
        <w:spacing w:after="0"/>
        <w:jc w:val="both"/>
        <w:rPr>
          <w:rFonts w:cs="Arial"/>
          <w:szCs w:val="20"/>
        </w:rPr>
      </w:pPr>
      <w:r>
        <w:rPr>
          <w:rFonts w:cs="Arial"/>
          <w:szCs w:val="20"/>
        </w:rPr>
        <w:t xml:space="preserve">doba studia, pokud bylo úspěšně ukončeno, se započítává jako doba účasti na nemocenském pojištění při zjišťování podmínky 270 dnů účasti na nemocenském pojištění v posledních dvou letech před nástupem na peněžitou pomoc v mateřství, </w:t>
      </w:r>
    </w:p>
    <w:p w:rsidR="00C464D1" w:rsidRDefault="00C464D1" w:rsidP="00C464D1">
      <w:pPr>
        <w:spacing w:before="240" w:after="120"/>
        <w:rPr>
          <w:rFonts w:cs="Arial"/>
          <w:szCs w:val="20"/>
        </w:rPr>
      </w:pPr>
      <w:r>
        <w:rPr>
          <w:rFonts w:cs="Arial"/>
          <w:b/>
          <w:szCs w:val="20"/>
        </w:rPr>
        <w:t xml:space="preserve">V roce 2013 </w:t>
      </w:r>
    </w:p>
    <w:p w:rsidR="00C464D1" w:rsidRDefault="00C464D1" w:rsidP="00C464D1">
      <w:pPr>
        <w:ind w:firstLine="708"/>
        <w:jc w:val="both"/>
        <w:rPr>
          <w:rFonts w:cs="Arial"/>
          <w:szCs w:val="20"/>
        </w:rPr>
      </w:pPr>
      <w:r>
        <w:rPr>
          <w:rFonts w:cs="Arial"/>
          <w:szCs w:val="20"/>
        </w:rPr>
        <w:t>V roce 2013</w:t>
      </w:r>
      <w:r>
        <w:rPr>
          <w:rFonts w:cs="Arial"/>
          <w:b/>
          <w:szCs w:val="20"/>
        </w:rPr>
        <w:t xml:space="preserve"> </w:t>
      </w:r>
      <w:r>
        <w:rPr>
          <w:rFonts w:cs="Arial"/>
          <w:szCs w:val="20"/>
        </w:rPr>
        <w:t xml:space="preserve">nedošlo k žádným zásadním právním úpravám systému nemocenského pojištění. </w:t>
      </w:r>
    </w:p>
    <w:p w:rsidR="00C464D1" w:rsidRDefault="00C464D1" w:rsidP="00C464D1">
      <w:pPr>
        <w:numPr>
          <w:ilvl w:val="0"/>
          <w:numId w:val="28"/>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22. kalendářního dne trvání jeho dočasné pracovní neschopnosti do konce dočasné pracovní neschopnosti, maximálně však 380 kalendářních dnů </w:t>
      </w:r>
      <w:r>
        <w:rPr>
          <w:rFonts w:cs="Arial"/>
          <w:szCs w:val="20"/>
        </w:rPr>
        <w:lastRenderedPageBreak/>
        <w:t xml:space="preserve">počítaných od vzniku dočasné pracovní neschopnosti (včetně zápočtů předchozí doby trvání dočasné pracovní neschopnosti). </w:t>
      </w:r>
    </w:p>
    <w:p w:rsidR="00C464D1" w:rsidRDefault="00C464D1" w:rsidP="00C464D1">
      <w:pPr>
        <w:numPr>
          <w:ilvl w:val="0"/>
          <w:numId w:val="28"/>
        </w:numPr>
        <w:suppressAutoHyphens/>
        <w:spacing w:after="0"/>
        <w:jc w:val="both"/>
        <w:rPr>
          <w:rFonts w:cs="Arial"/>
          <w:b/>
          <w:szCs w:val="20"/>
        </w:rPr>
      </w:pPr>
      <w:r>
        <w:rPr>
          <w:rFonts w:cs="Arial"/>
          <w:szCs w:val="20"/>
        </w:rPr>
        <w:t xml:space="preserve">Po dobu prvních 21 kalendářních dnů je zaměstnanec, kterému trvá pracovní vztah zakládající účast na nemocenském pojištění, zabezpečen náhradou mzdy, kterou poskytuje zaměstnavatel podle zákoníku práce. Náhrada mzdy náleží za pracovní dny a to při dočasné pracovní neschopnosti od 4. pracovního dne (při karanténě od prvního pracovního dne). </w:t>
      </w:r>
    </w:p>
    <w:p w:rsidR="00C464D1" w:rsidRDefault="00C464D1" w:rsidP="00C464D1">
      <w:pPr>
        <w:spacing w:before="240" w:after="120"/>
        <w:rPr>
          <w:rFonts w:cs="Arial"/>
          <w:szCs w:val="20"/>
        </w:rPr>
      </w:pPr>
      <w:r>
        <w:rPr>
          <w:rFonts w:cs="Arial"/>
          <w:b/>
          <w:szCs w:val="20"/>
        </w:rPr>
        <w:t xml:space="preserve">V roce 2014 </w:t>
      </w:r>
    </w:p>
    <w:p w:rsidR="00C464D1" w:rsidRDefault="00C464D1" w:rsidP="00C464D1">
      <w:pPr>
        <w:jc w:val="both"/>
        <w:rPr>
          <w:rFonts w:cs="Arial"/>
          <w:szCs w:val="20"/>
        </w:rPr>
      </w:pPr>
      <w:r>
        <w:rPr>
          <w:rFonts w:cs="Arial"/>
          <w:szCs w:val="20"/>
        </w:rPr>
        <w:t xml:space="preserve">Ani v roce 2014 nedošlo k podstatným právním úpravám systému nemocenského pojištění. Menší změnou bylo ukončení platnosti přechodného ustanovení, které se týkalo délky poskytování náhrady mzdy. </w:t>
      </w:r>
    </w:p>
    <w:p w:rsidR="00C464D1" w:rsidRDefault="00C464D1" w:rsidP="00C464D1">
      <w:pPr>
        <w:numPr>
          <w:ilvl w:val="0"/>
          <w:numId w:val="29"/>
        </w:numPr>
        <w:suppressAutoHyphens/>
        <w:spacing w:after="0"/>
        <w:jc w:val="both"/>
        <w:rPr>
          <w:rFonts w:cs="Arial"/>
          <w:szCs w:val="20"/>
        </w:rPr>
      </w:pPr>
      <w:r>
        <w:rPr>
          <w:rFonts w:cs="Arial"/>
          <w:szCs w:val="20"/>
        </w:rPr>
        <w:t xml:space="preserve">Zaměstnanec, který je uznán ošetřujícím lékařem dočasně práce neschopným,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C464D1" w:rsidRDefault="00C464D1" w:rsidP="00C464D1">
      <w:pPr>
        <w:numPr>
          <w:ilvl w:val="0"/>
          <w:numId w:val="29"/>
        </w:numPr>
        <w:suppressAutoHyphens/>
        <w:spacing w:after="0"/>
        <w:jc w:val="both"/>
        <w:rPr>
          <w:rFonts w:cs="Arial"/>
          <w:szCs w:val="20"/>
        </w:rPr>
      </w:pPr>
      <w:r>
        <w:rPr>
          <w:rFonts w:cs="Arial"/>
          <w:szCs w:val="20"/>
        </w:rPr>
        <w:t xml:space="preserve">Byly nově definovány některé pojmy </w:t>
      </w:r>
    </w:p>
    <w:p w:rsidR="00C464D1" w:rsidRDefault="00C464D1" w:rsidP="00C464D1">
      <w:pPr>
        <w:numPr>
          <w:ilvl w:val="0"/>
          <w:numId w:val="30"/>
        </w:numPr>
        <w:suppressAutoHyphens/>
        <w:spacing w:after="0"/>
        <w:jc w:val="both"/>
        <w:rPr>
          <w:rFonts w:cs="Arial"/>
          <w:szCs w:val="20"/>
        </w:rPr>
      </w:pPr>
      <w:r>
        <w:rPr>
          <w:rFonts w:cs="Arial"/>
          <w:szCs w:val="20"/>
        </w:rPr>
        <w:t xml:space="preserve">Nově se za zaměstnání považuje činnost zaměstnance pro zaměstnavatele, z níž mu plynou nebo by mohly plynout od zaměstnavatele příjmy ze závislé činnosti bez ohledu na druh pracovního vztahu. </w:t>
      </w:r>
    </w:p>
    <w:p w:rsidR="00C464D1" w:rsidRDefault="00C464D1" w:rsidP="00C464D1">
      <w:pPr>
        <w:numPr>
          <w:ilvl w:val="0"/>
          <w:numId w:val="30"/>
        </w:numPr>
        <w:suppressAutoHyphens/>
        <w:spacing w:after="0"/>
        <w:jc w:val="both"/>
        <w:rPr>
          <w:rFonts w:cs="Arial"/>
          <w:szCs w:val="20"/>
        </w:rPr>
      </w:pPr>
      <w:r>
        <w:rPr>
          <w:rFonts w:cs="Arial"/>
          <w:szCs w:val="20"/>
        </w:rPr>
        <w:t xml:space="preserve">Zaměstnanci se rozumí osoby v době zaměstnání, pokud jim plynou nebo by mohly plynout příjmy ze závislé činnosti, které jsou nebo by byly, pokud by podléhaly zdanění v ČR, předmětem daně a nejsou od této daně osvobozeny. Výjimka z této zásady platí pouze pro zastupitele územních samosprávných celků, kteří nejsou pro výkon funkce dlouhodobě uvolněni, nebo ji nevykonávají ve stejném rozsahu jako dlouhodobě uvolnění členové zastupitelstva. Neuvolnění zastupitelé nejsou nadále účastni nemocenského pojištění, z jejich odměn se neplatí pojistné na sociální zabezpečení. </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Od 1. 1. 2014 se ruší zvláštní úprava podmínek účasti na nemocenském pojištění pro krátkodobá zaměstnání, tj. zaměstnání, která neměla trvat a ani netrvala déle než 14 dnů. Zaměstnání se proto budou z hlediska podmínek účasti na nemocenském pojištění dělit na zaměstnání vykonávaná na základě dohody o provedení práce, na zaměstnání malého rozsahu a na ostatní zaměstnání. </w:t>
      </w:r>
    </w:p>
    <w:p w:rsidR="00C464D1" w:rsidRDefault="00C464D1" w:rsidP="00C464D1">
      <w:pPr>
        <w:numPr>
          <w:ilvl w:val="0"/>
          <w:numId w:val="31"/>
        </w:numPr>
        <w:suppressAutoHyphens/>
        <w:spacing w:after="0"/>
        <w:ind w:left="709"/>
        <w:jc w:val="both"/>
        <w:rPr>
          <w:rFonts w:cs="Arial"/>
          <w:szCs w:val="20"/>
        </w:rPr>
      </w:pPr>
      <w:r>
        <w:rPr>
          <w:rFonts w:cs="Arial"/>
          <w:szCs w:val="20"/>
        </w:rPr>
        <w:t>Zvláštní podmínky účasti zaměstnanců na nemocenském pojištění jsou stanoveny při výkonu zaměstnání malého rozsahu. Zaměstnáním malého rozsahu se rozumí zaměstnání, v němž jsou splněny podmínky výkonu zaměstnání na území ČR, avšak není splněna podmínka sjednání příjmu ze zaměstnání ve stanovené výši. Jde o situace, kdy sjednaná měsíční částka započitatelného příjmu je nižší než rozhodný příjem (2 500 Kč), anebo měsíční příjem nebyl sjednán vůbec. Při výkonu zaměstnání malého rozsahu je zaměstnanec pojištěn jen v těch kalendářních měsících, v nichž dosáhl aspoň příjmu v příslušné rozhodné výši.</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OSVČ, která je účastna nemocenského pojištění OSVČ, již není z tohoto důvodu považována vždy za OSVČ vykonávající hlavní samostatnou výdělečnou činnost. Minimální měsíční základ, který si může OSVČ určit pro placení pojistného na nemocenské pojištění, činí 5 000 Kč (od 1. 1. 2012). Při sazbě 2,3 % činí minimální pojistné na nemocenské pojištění 115 Kč za kalendářní měsíc. </w:t>
      </w:r>
    </w:p>
    <w:p w:rsidR="00C464D1" w:rsidRDefault="00C464D1" w:rsidP="00C464D1">
      <w:pPr>
        <w:numPr>
          <w:ilvl w:val="0"/>
          <w:numId w:val="31"/>
        </w:numPr>
        <w:suppressAutoHyphens/>
        <w:spacing w:after="0"/>
        <w:ind w:left="709"/>
        <w:jc w:val="both"/>
        <w:rPr>
          <w:rFonts w:cs="Arial"/>
          <w:szCs w:val="20"/>
        </w:rPr>
      </w:pPr>
      <w:r>
        <w:rPr>
          <w:rFonts w:cs="Arial"/>
          <w:szCs w:val="20"/>
        </w:rPr>
        <w:t xml:space="preserve">OSVČ pro získání nároku na nemocenské musí být účastna dobrovolného nemocenského pojištění OSVČ alespoň po dobu 3 měsíců bezprostředně předcházejících dni vzniku dočasné pracovní neschopnosti. OSVČ, která je uznána ošetřujícím lékařem dočasně práce neschopnou, má při splnění všech podmínek nárok na nemocenské od 15. kalendářního dne trvání jeho dočasné pracovní neschopnosti do konce dočasné pracovní neschopnosti, maximálně však 380 kalendářních dnů počítaných od vzniku dočasné pracovní neschopnosti (včetně zápočtů předchozí doby trvání dočasné pracovní neschopnosti).  </w:t>
      </w:r>
    </w:p>
    <w:p w:rsidR="00C464D1" w:rsidRDefault="00C464D1" w:rsidP="00C464D1">
      <w:pPr>
        <w:spacing w:before="240" w:after="120"/>
        <w:ind w:left="709" w:hanging="709"/>
        <w:rPr>
          <w:rFonts w:cs="Arial"/>
          <w:b/>
        </w:rPr>
      </w:pPr>
    </w:p>
    <w:p w:rsidR="00C464D1" w:rsidRPr="00C91277" w:rsidRDefault="00C464D1" w:rsidP="00C464D1">
      <w:pPr>
        <w:spacing w:before="240" w:after="120"/>
        <w:ind w:left="709" w:hanging="709"/>
        <w:rPr>
          <w:rFonts w:cs="Arial"/>
          <w:sz w:val="16"/>
          <w:szCs w:val="20"/>
        </w:rPr>
      </w:pPr>
      <w:r w:rsidRPr="00C91277">
        <w:rPr>
          <w:rFonts w:cs="Arial"/>
          <w:b/>
        </w:rPr>
        <w:lastRenderedPageBreak/>
        <w:t>V roce 2015</w:t>
      </w:r>
    </w:p>
    <w:p w:rsidR="00C464D1" w:rsidRDefault="00C464D1" w:rsidP="00C464D1">
      <w:pPr>
        <w:numPr>
          <w:ilvl w:val="0"/>
          <w:numId w:val="32"/>
        </w:numPr>
        <w:suppressAutoHyphens/>
        <w:spacing w:after="0"/>
        <w:ind w:left="567"/>
        <w:jc w:val="both"/>
        <w:rPr>
          <w:rFonts w:cs="Arial"/>
          <w:szCs w:val="20"/>
        </w:rPr>
      </w:pPr>
      <w:r>
        <w:rPr>
          <w:rFonts w:cs="Arial"/>
          <w:szCs w:val="20"/>
        </w:rPr>
        <w:t>V roce 2015 je zrušena zvýšená sazba pojistného na sociální zabezpečení pro zaměstnavatele s počtem zaměstnanců menším než 26 a navazující úprava, kdy si takový zaměstnavatel mohl od pojistného odečíst polovinu ze zúčtované a vyplacené náhrady mzdy za dobu trvání dočasné pracovní neschopnosti jeho zaměstnanců.</w:t>
      </w:r>
    </w:p>
    <w:p w:rsidR="00C464D1" w:rsidRDefault="00C464D1" w:rsidP="00C464D1">
      <w:pPr>
        <w:suppressAutoHyphens/>
        <w:spacing w:after="0"/>
        <w:ind w:left="567"/>
        <w:jc w:val="both"/>
        <w:rPr>
          <w:rFonts w:cs="Arial"/>
          <w:szCs w:val="20"/>
        </w:rPr>
      </w:pPr>
    </w:p>
    <w:p w:rsidR="00C464D1" w:rsidRPr="004736B0" w:rsidRDefault="00C464D1" w:rsidP="00C464D1">
      <w:pPr>
        <w:rPr>
          <w:rFonts w:cs="Arial"/>
          <w:b/>
          <w:szCs w:val="20"/>
        </w:rPr>
      </w:pPr>
      <w:r>
        <w:rPr>
          <w:rFonts w:cs="Arial"/>
          <w:b/>
          <w:szCs w:val="20"/>
        </w:rPr>
        <w:t>V roce 2016</w:t>
      </w:r>
    </w:p>
    <w:p w:rsidR="00C464D1" w:rsidRDefault="00C464D1" w:rsidP="00C464D1">
      <w:pPr>
        <w:numPr>
          <w:ilvl w:val="0"/>
          <w:numId w:val="39"/>
        </w:numPr>
        <w:spacing w:after="0"/>
        <w:ind w:left="567"/>
        <w:jc w:val="both"/>
        <w:rPr>
          <w:rFonts w:cs="Arial"/>
          <w:szCs w:val="20"/>
        </w:rPr>
      </w:pPr>
      <w:r>
        <w:rPr>
          <w:rFonts w:cs="Arial"/>
          <w:szCs w:val="20"/>
        </w:rPr>
        <w:t>V</w:t>
      </w:r>
      <w:r w:rsidRPr="00664943">
        <w:rPr>
          <w:rFonts w:cs="Arial"/>
          <w:szCs w:val="20"/>
        </w:rPr>
        <w:t xml:space="preserve"> návaznosti na zvýšení průměrné mzdy se od 1. 1. 2016 zvýšily redukční hranice pro výpočet náhrady mzdy za dobu dočasné pracovní neschopnosti a pro výpočet dávek nemocenského pojištění.</w:t>
      </w:r>
    </w:p>
    <w:p w:rsidR="00C464D1" w:rsidRDefault="00C464D1" w:rsidP="00C464D1">
      <w:pPr>
        <w:numPr>
          <w:ilvl w:val="0"/>
          <w:numId w:val="39"/>
        </w:numPr>
        <w:spacing w:after="0"/>
        <w:ind w:left="567"/>
        <w:jc w:val="both"/>
        <w:rPr>
          <w:rFonts w:cs="Arial"/>
          <w:szCs w:val="20"/>
        </w:rPr>
      </w:pPr>
      <w:r w:rsidRPr="00664943">
        <w:rPr>
          <w:rFonts w:cs="Arial"/>
          <w:szCs w:val="20"/>
        </w:rPr>
        <w:t>K významné změně dochází ve stanovení místní příslušnosti zaměstnavatelů k okresní správě sociálního zabezpečení, která se již nemusí řídit pouze sídlem zaměstnavatele.</w:t>
      </w:r>
      <w:r>
        <w:rPr>
          <w:rFonts w:cs="Arial"/>
          <w:szCs w:val="20"/>
        </w:rPr>
        <w:t> </w:t>
      </w:r>
    </w:p>
    <w:p w:rsidR="00C464D1" w:rsidRDefault="00C464D1" w:rsidP="00C464D1">
      <w:pPr>
        <w:spacing w:after="0"/>
        <w:jc w:val="both"/>
        <w:rPr>
          <w:rFonts w:cs="Arial"/>
          <w:szCs w:val="20"/>
        </w:rPr>
      </w:pPr>
    </w:p>
    <w:p w:rsidR="00C464D1" w:rsidRDefault="00C464D1" w:rsidP="00C464D1">
      <w:pPr>
        <w:spacing w:after="0"/>
        <w:jc w:val="both"/>
        <w:rPr>
          <w:rFonts w:cs="Arial"/>
          <w:b/>
          <w:szCs w:val="20"/>
        </w:rPr>
      </w:pPr>
      <w:r w:rsidRPr="00575067">
        <w:rPr>
          <w:rFonts w:cs="Arial"/>
          <w:b/>
          <w:szCs w:val="20"/>
        </w:rPr>
        <w:t>V roce 2017</w:t>
      </w:r>
    </w:p>
    <w:p w:rsidR="00C464D1" w:rsidRDefault="00C464D1" w:rsidP="00C464D1">
      <w:pPr>
        <w:spacing w:after="0"/>
        <w:jc w:val="both"/>
        <w:rPr>
          <w:rFonts w:cs="Arial"/>
          <w:b/>
          <w:szCs w:val="20"/>
        </w:rPr>
      </w:pPr>
    </w:p>
    <w:p w:rsidR="00C464D1" w:rsidRPr="003C6DA7" w:rsidRDefault="00C464D1" w:rsidP="00C464D1">
      <w:pPr>
        <w:numPr>
          <w:ilvl w:val="0"/>
          <w:numId w:val="39"/>
        </w:numPr>
        <w:spacing w:after="0"/>
        <w:ind w:left="567"/>
        <w:jc w:val="both"/>
        <w:rPr>
          <w:rFonts w:cs="Arial"/>
          <w:szCs w:val="20"/>
        </w:rPr>
      </w:pPr>
      <w:r w:rsidRPr="003C6DA7">
        <w:rPr>
          <w:rFonts w:cs="Arial"/>
          <w:szCs w:val="20"/>
        </w:rPr>
        <w:t>Redukční hranice pro úpravu denního vyměřovacího základu, který slouží pro výpočet výše dávek nemocenského pojištění, jsou pro rok 2017 následující:</w:t>
      </w:r>
    </w:p>
    <w:p w:rsidR="00C464D1" w:rsidRPr="003C6DA7" w:rsidRDefault="00C464D1" w:rsidP="00C464D1">
      <w:pPr>
        <w:numPr>
          <w:ilvl w:val="1"/>
          <w:numId w:val="39"/>
        </w:numPr>
        <w:spacing w:after="0"/>
        <w:jc w:val="both"/>
        <w:rPr>
          <w:rFonts w:cs="Arial"/>
          <w:szCs w:val="20"/>
        </w:rPr>
      </w:pPr>
      <w:r w:rsidRPr="003C6DA7">
        <w:rPr>
          <w:rFonts w:cs="Arial"/>
          <w:szCs w:val="20"/>
        </w:rPr>
        <w:t>první redukční hranice činí 942 Kč,</w:t>
      </w:r>
    </w:p>
    <w:p w:rsidR="00C464D1" w:rsidRPr="003C6DA7" w:rsidRDefault="00C464D1" w:rsidP="00C464D1">
      <w:pPr>
        <w:numPr>
          <w:ilvl w:val="1"/>
          <w:numId w:val="39"/>
        </w:numPr>
        <w:spacing w:after="0"/>
        <w:jc w:val="both"/>
        <w:rPr>
          <w:rFonts w:cs="Arial"/>
          <w:szCs w:val="20"/>
        </w:rPr>
      </w:pPr>
      <w:r w:rsidRPr="003C6DA7">
        <w:rPr>
          <w:rFonts w:cs="Arial"/>
          <w:szCs w:val="20"/>
        </w:rPr>
        <w:t>druhá redukční hranice činí 1 412 Kč,</w:t>
      </w:r>
    </w:p>
    <w:p w:rsidR="00C464D1" w:rsidRPr="003C6DA7" w:rsidRDefault="00C464D1" w:rsidP="00C464D1">
      <w:pPr>
        <w:numPr>
          <w:ilvl w:val="1"/>
          <w:numId w:val="39"/>
        </w:numPr>
        <w:spacing w:after="0"/>
        <w:jc w:val="both"/>
        <w:rPr>
          <w:rFonts w:cs="Arial"/>
          <w:szCs w:val="20"/>
        </w:rPr>
      </w:pPr>
      <w:r w:rsidRPr="003C6DA7">
        <w:rPr>
          <w:rFonts w:cs="Arial"/>
          <w:szCs w:val="20"/>
        </w:rPr>
        <w:t>třetí redukční hranice činí 2 824 Kč.</w:t>
      </w:r>
    </w:p>
    <w:p w:rsidR="00C464D1" w:rsidRPr="003C6DA7" w:rsidRDefault="00C464D1" w:rsidP="00C464D1">
      <w:pPr>
        <w:numPr>
          <w:ilvl w:val="0"/>
          <w:numId w:val="39"/>
        </w:numPr>
        <w:spacing w:after="0"/>
        <w:ind w:left="567"/>
        <w:jc w:val="both"/>
        <w:rPr>
          <w:rFonts w:cs="Arial"/>
          <w:szCs w:val="20"/>
        </w:rPr>
      </w:pPr>
      <w:r w:rsidRPr="003C6DA7">
        <w:rPr>
          <w:rFonts w:cs="Arial"/>
          <w:szCs w:val="20"/>
        </w:rPr>
        <w:t>Částka rozhodného příjmu potřebná pro účast na nemocenském pojištění činí 2 500 Kč i v roce 2017.</w:t>
      </w:r>
    </w:p>
    <w:p w:rsidR="00C464D1" w:rsidRPr="00575067" w:rsidRDefault="00C464D1" w:rsidP="00C464D1">
      <w:pPr>
        <w:spacing w:after="0"/>
        <w:jc w:val="both"/>
        <w:rPr>
          <w:rFonts w:cs="Arial"/>
          <w:b/>
          <w:szCs w:val="20"/>
        </w:rPr>
      </w:pPr>
    </w:p>
    <w:p w:rsidR="00C464D1" w:rsidRDefault="00C464D1" w:rsidP="00C464D1">
      <w:pPr>
        <w:jc w:val="both"/>
        <w:rPr>
          <w:rFonts w:cs="Arial"/>
          <w:szCs w:val="20"/>
        </w:rPr>
      </w:pPr>
    </w:p>
    <w:p w:rsidR="00C464D1" w:rsidRPr="009C1E88" w:rsidRDefault="00C464D1" w:rsidP="00C464D1">
      <w:pPr>
        <w:spacing w:after="0" w:line="240" w:lineRule="auto"/>
        <w:rPr>
          <w:rFonts w:eastAsia="MS Gothic"/>
          <w:b/>
          <w:bCs/>
          <w:color w:val="BC091B"/>
          <w:sz w:val="28"/>
          <w:szCs w:val="26"/>
        </w:rPr>
      </w:pPr>
    </w:p>
    <w:p w:rsidR="00C464D1" w:rsidRDefault="00C464D1" w:rsidP="00C464D1">
      <w:pPr>
        <w:spacing w:after="0" w:line="240" w:lineRule="auto"/>
        <w:rPr>
          <w:rFonts w:eastAsia="MS Gothic"/>
          <w:b/>
          <w:bCs/>
          <w:color w:val="BC091B"/>
          <w:sz w:val="28"/>
          <w:szCs w:val="26"/>
        </w:rPr>
      </w:pPr>
      <w:r>
        <w:rPr>
          <w:rFonts w:eastAsia="MS Gothic"/>
          <w:b/>
          <w:bCs/>
          <w:color w:val="BC091B"/>
          <w:sz w:val="28"/>
          <w:szCs w:val="26"/>
        </w:rPr>
        <w:br w:type="page"/>
      </w:r>
    </w:p>
    <w:p w:rsidR="00C464D1" w:rsidRDefault="00C464D1" w:rsidP="00C464D1">
      <w:pPr>
        <w:pStyle w:val="Nadpis1"/>
      </w:pPr>
      <w:r>
        <w:lastRenderedPageBreak/>
        <w:t>5. Použité značky, zkratky</w:t>
      </w:r>
    </w:p>
    <w:p w:rsidR="00C464D1" w:rsidRDefault="00C464D1" w:rsidP="00C464D1">
      <w:pPr>
        <w:pStyle w:val="Zkladntextodsazen"/>
        <w:ind w:left="0"/>
        <w:jc w:val="both"/>
        <w:rPr>
          <w:rFonts w:cs="Arial"/>
        </w:rPr>
      </w:pPr>
      <w:r>
        <w:rPr>
          <w:rFonts w:cs="Arial"/>
        </w:rPr>
        <w:t>.</w:t>
      </w:r>
      <w:r>
        <w:rPr>
          <w:rFonts w:cs="Arial"/>
        </w:rPr>
        <w:tab/>
      </w:r>
      <w:r>
        <w:rPr>
          <w:rFonts w:cs="Arial"/>
        </w:rPr>
        <w:tab/>
        <w:t>tečka na místě čísla značí nezjištěný údaj</w:t>
      </w:r>
    </w:p>
    <w:p w:rsidR="00C464D1" w:rsidRDefault="00C464D1" w:rsidP="00C464D1">
      <w:pPr>
        <w:pStyle w:val="Zkladntextodsazen"/>
        <w:ind w:left="0"/>
        <w:jc w:val="both"/>
        <w:rPr>
          <w:rFonts w:cs="Arial"/>
        </w:rPr>
      </w:pPr>
      <w:r>
        <w:rPr>
          <w:rFonts w:cs="Arial"/>
        </w:rPr>
        <w:t>-</w:t>
      </w:r>
      <w:r>
        <w:rPr>
          <w:rFonts w:cs="Arial"/>
        </w:rPr>
        <w:tab/>
      </w:r>
      <w:r>
        <w:rPr>
          <w:rFonts w:cs="Arial"/>
        </w:rPr>
        <w:tab/>
        <w:t>ležatá čárka na místě čísla značí, že se jev nevyskytoval</w:t>
      </w:r>
    </w:p>
    <w:p w:rsidR="00C464D1" w:rsidRDefault="00C464D1" w:rsidP="00C464D1">
      <w:pPr>
        <w:pStyle w:val="Zkladntextodsazen"/>
        <w:ind w:left="0"/>
        <w:jc w:val="both"/>
        <w:rPr>
          <w:rFonts w:cs="Arial"/>
        </w:rPr>
      </w:pPr>
      <w:r>
        <w:rPr>
          <w:rFonts w:cs="Arial"/>
        </w:rPr>
        <w:t>x</w:t>
      </w:r>
      <w:r>
        <w:rPr>
          <w:rFonts w:cs="Arial"/>
        </w:rPr>
        <w:tab/>
      </w:r>
      <w:r>
        <w:rPr>
          <w:rFonts w:cs="Arial"/>
        </w:rPr>
        <w:tab/>
        <w:t>ležatý křížek na místě čísla značí, že zápis není možný z logických důvodů</w:t>
      </w:r>
    </w:p>
    <w:p w:rsidR="00C464D1" w:rsidRDefault="00C464D1" w:rsidP="00C464D1">
      <w:pPr>
        <w:pStyle w:val="Zkladntextodsazen"/>
        <w:ind w:left="0"/>
        <w:jc w:val="both"/>
        <w:rPr>
          <w:rFonts w:cs="Arial"/>
        </w:rPr>
      </w:pPr>
      <w:r>
        <w:rPr>
          <w:rFonts w:cs="Arial"/>
        </w:rPr>
        <w:t xml:space="preserve">i. </w:t>
      </w:r>
      <w:proofErr w:type="spellStart"/>
      <w:r>
        <w:rPr>
          <w:rFonts w:cs="Arial"/>
        </w:rPr>
        <w:t>d</w:t>
      </w:r>
      <w:proofErr w:type="spellEnd"/>
      <w:r>
        <w:rPr>
          <w:rFonts w:cs="Arial"/>
        </w:rPr>
        <w:t>.</w:t>
      </w:r>
      <w:r>
        <w:rPr>
          <w:rFonts w:cs="Arial"/>
        </w:rPr>
        <w:tab/>
      </w:r>
      <w:r>
        <w:rPr>
          <w:rFonts w:cs="Arial"/>
        </w:rPr>
        <w:tab/>
        <w:t>individuální data</w:t>
      </w:r>
    </w:p>
    <w:p w:rsidR="00C464D1" w:rsidRDefault="00C464D1" w:rsidP="00C464D1">
      <w:pPr>
        <w:pStyle w:val="Zkladntextodsazen"/>
        <w:ind w:left="0"/>
        <w:jc w:val="both"/>
      </w:pPr>
      <w:r>
        <w:rPr>
          <w:rFonts w:cs="Arial"/>
        </w:rPr>
        <w:t>DPN</w:t>
      </w:r>
      <w:r>
        <w:rPr>
          <w:rFonts w:cs="Arial"/>
        </w:rPr>
        <w:tab/>
      </w:r>
      <w:r>
        <w:rPr>
          <w:rFonts w:cs="Arial"/>
        </w:rPr>
        <w:tab/>
        <w:t>dočasná pracovní neschopnost</w:t>
      </w:r>
    </w:p>
    <w:p w:rsidR="00C464D1" w:rsidRDefault="00C464D1" w:rsidP="00C464D1">
      <w:pPr>
        <w:pStyle w:val="Zkladntextodsazen"/>
        <w:ind w:left="0"/>
      </w:pPr>
      <w:r>
        <w:t xml:space="preserve">ČBÚ     </w:t>
      </w:r>
      <w:r>
        <w:tab/>
      </w:r>
      <w:r>
        <w:tab/>
        <w:t>Český báňský úřad</w:t>
      </w:r>
    </w:p>
    <w:p w:rsidR="00C464D1" w:rsidRDefault="00C464D1" w:rsidP="00C464D1">
      <w:pPr>
        <w:pStyle w:val="Zkladntextodsazen"/>
        <w:ind w:left="0"/>
      </w:pPr>
      <w:r>
        <w:t xml:space="preserve">ČSÚ     </w:t>
      </w:r>
      <w:r>
        <w:tab/>
      </w:r>
      <w:r>
        <w:tab/>
        <w:t>Český statistický úřad</w:t>
      </w:r>
    </w:p>
    <w:p w:rsidR="00C464D1" w:rsidRDefault="00C464D1" w:rsidP="00C464D1">
      <w:pPr>
        <w:pStyle w:val="Zkladntextodsazen"/>
        <w:ind w:left="0"/>
      </w:pPr>
      <w:r>
        <w:t xml:space="preserve">ČSSZ   </w:t>
      </w:r>
      <w:r>
        <w:tab/>
      </w:r>
      <w:r>
        <w:tab/>
        <w:t xml:space="preserve">Česká správa sociálního zabezpečení </w:t>
      </w:r>
    </w:p>
    <w:p w:rsidR="00C464D1" w:rsidRDefault="00C464D1" w:rsidP="00C464D1">
      <w:pPr>
        <w:pStyle w:val="Zkladntextodsazen"/>
        <w:ind w:left="0"/>
      </w:pPr>
      <w:r>
        <w:t xml:space="preserve">SÚIP </w:t>
      </w:r>
      <w:r>
        <w:tab/>
      </w:r>
      <w:r>
        <w:tab/>
        <w:t>Státní úřad inspekce práce</w:t>
      </w:r>
    </w:p>
    <w:p w:rsidR="00C464D1" w:rsidRDefault="00C464D1" w:rsidP="00C464D1">
      <w:pPr>
        <w:pStyle w:val="Zkladntextodsazen"/>
        <w:ind w:left="0"/>
      </w:pPr>
      <w:r>
        <w:t xml:space="preserve">ÚZIS ČR    </w:t>
      </w:r>
      <w:r>
        <w:tab/>
        <w:t xml:space="preserve">Ústav zdravotnických informací České republiky </w:t>
      </w:r>
    </w:p>
    <w:p w:rsidR="00C464D1" w:rsidRDefault="00C464D1" w:rsidP="00C464D1">
      <w:pPr>
        <w:pStyle w:val="Zkladntextodsazen"/>
        <w:ind w:left="0"/>
      </w:pPr>
      <w:r>
        <w:t xml:space="preserve">MPSV  </w:t>
      </w:r>
      <w:r>
        <w:tab/>
      </w:r>
      <w:r>
        <w:tab/>
        <w:t>Ministerstvo práce a sociálních věcí</w:t>
      </w:r>
    </w:p>
    <w:p w:rsidR="005578C1" w:rsidRDefault="005578C1" w:rsidP="005578C1">
      <w:pPr>
        <w:rPr>
          <w:rStyle w:val="Hypertextovodkaz"/>
          <w:rFonts w:eastAsia="MS Gothic" w:cs="Arial"/>
          <w:b/>
          <w:bCs/>
          <w:szCs w:val="20"/>
        </w:rPr>
      </w:pPr>
    </w:p>
    <w:p w:rsidR="005578C1" w:rsidRDefault="005578C1">
      <w:pPr>
        <w:spacing w:after="0" w:line="240" w:lineRule="auto"/>
        <w:rPr>
          <w:rFonts w:eastAsia="MS Gothic"/>
          <w:b/>
          <w:bCs/>
          <w:color w:val="BC091B"/>
          <w:sz w:val="28"/>
          <w:szCs w:val="26"/>
        </w:rPr>
      </w:pPr>
      <w:bookmarkStart w:id="61" w:name="_Příloha_č._2"/>
      <w:bookmarkStart w:id="62" w:name="__RefHeading___Toc449685193"/>
      <w:bookmarkEnd w:id="61"/>
      <w:bookmarkEnd w:id="62"/>
    </w:p>
    <w:sectPr w:rsidR="005578C1" w:rsidSect="006F5416">
      <w:headerReference w:type="even" r:id="rId16"/>
      <w:headerReference w:type="default" r:id="rId17"/>
      <w:footerReference w:type="even" r:id="rId18"/>
      <w:footerReference w:type="default" r:id="rId19"/>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787" w:rsidRDefault="00CE2787" w:rsidP="00E71A58">
      <w:r>
        <w:separator/>
      </w:r>
    </w:p>
  </w:endnote>
  <w:endnote w:type="continuationSeparator" w:id="0">
    <w:p w:rsidR="00CE2787" w:rsidRDefault="00CE278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01295"/>
                  </a:xfrm>
                  <a:prstGeom prst="rect">
                    <a:avLst/>
                  </a:prstGeom>
                  <a:noFill/>
                  <a:ln>
                    <a:noFill/>
                  </a:ln>
                </pic:spPr>
              </pic:pic>
            </a:graphicData>
          </a:graphic>
        </wp:anchor>
      </w:drawing>
    </w:r>
    <w:r w:rsidR="00FE3CE5" w:rsidRPr="00932443">
      <w:rPr>
        <w:szCs w:val="16"/>
      </w:rPr>
      <w:fldChar w:fldCharType="begin"/>
    </w:r>
    <w:r w:rsidRPr="00932443">
      <w:rPr>
        <w:szCs w:val="16"/>
      </w:rPr>
      <w:instrText>PAGE   \* MERGEFORMAT</w:instrText>
    </w:r>
    <w:r w:rsidR="00FE3CE5" w:rsidRPr="00932443">
      <w:rPr>
        <w:szCs w:val="16"/>
      </w:rPr>
      <w:fldChar w:fldCharType="separate"/>
    </w:r>
    <w:r w:rsidR="00951C87">
      <w:rPr>
        <w:szCs w:val="16"/>
      </w:rPr>
      <w:t>16</w:t>
    </w:r>
    <w:r w:rsidR="00FE3CE5" w:rsidRPr="00932443">
      <w:rPr>
        <w:szCs w:val="16"/>
      </w:rPr>
      <w:fldChar w:fldCharType="end"/>
    </w:r>
    <w:r w:rsidRPr="00932443">
      <w:rPr>
        <w:szCs w:val="16"/>
      </w:rPr>
      <w:tab/>
    </w:r>
    <w:r>
      <w:rPr>
        <w:szCs w:val="16"/>
      </w:rPr>
      <w:t>201</w:t>
    </w:r>
    <w:r w:rsidR="0023764B">
      <w:rPr>
        <w:szCs w:val="16"/>
      </w:rPr>
      <w:t>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932443" w:rsidRDefault="00343833"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0540" cy="272415"/>
                  </a:xfrm>
                  <a:prstGeom prst="rect">
                    <a:avLst/>
                  </a:prstGeom>
                  <a:noFill/>
                  <a:ln>
                    <a:noFill/>
                  </a:ln>
                </pic:spPr>
              </pic:pic>
            </a:graphicData>
          </a:graphic>
        </wp:anchor>
      </w:drawing>
    </w:r>
    <w:r w:rsidRPr="00932443">
      <w:rPr>
        <w:szCs w:val="16"/>
      </w:rPr>
      <w:tab/>
    </w:r>
    <w:r>
      <w:rPr>
        <w:rStyle w:val="ZpatChar"/>
        <w:szCs w:val="16"/>
      </w:rPr>
      <w:t>201</w:t>
    </w:r>
    <w:r w:rsidR="0023764B">
      <w:rPr>
        <w:rStyle w:val="ZpatChar"/>
        <w:szCs w:val="16"/>
      </w:rPr>
      <w:t>7</w:t>
    </w:r>
    <w:r w:rsidRPr="00932443">
      <w:rPr>
        <w:szCs w:val="16"/>
      </w:rPr>
      <w:tab/>
    </w:r>
    <w:r w:rsidR="00FE3CE5" w:rsidRPr="00932443">
      <w:rPr>
        <w:rStyle w:val="ZpatChar"/>
        <w:szCs w:val="16"/>
      </w:rPr>
      <w:fldChar w:fldCharType="begin"/>
    </w:r>
    <w:r w:rsidRPr="00932443">
      <w:rPr>
        <w:rStyle w:val="ZpatChar"/>
        <w:szCs w:val="16"/>
      </w:rPr>
      <w:instrText>PAGE   \* MERGEFORMAT</w:instrText>
    </w:r>
    <w:r w:rsidR="00FE3CE5" w:rsidRPr="00932443">
      <w:rPr>
        <w:rStyle w:val="ZpatChar"/>
        <w:szCs w:val="16"/>
      </w:rPr>
      <w:fldChar w:fldCharType="separate"/>
    </w:r>
    <w:r w:rsidR="00951C87">
      <w:rPr>
        <w:rStyle w:val="ZpatChar"/>
        <w:szCs w:val="16"/>
      </w:rPr>
      <w:t>13</w:t>
    </w:r>
    <w:r w:rsidR="00FE3CE5" w:rsidRPr="00932443">
      <w:rPr>
        <w:rStyle w:val="ZpatChar"/>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787" w:rsidRDefault="00CE2787" w:rsidP="00E71A58">
      <w:r>
        <w:separator/>
      </w:r>
    </w:p>
  </w:footnote>
  <w:footnote w:type="continuationSeparator" w:id="0">
    <w:p w:rsidR="00CE2787" w:rsidRDefault="00CE2787" w:rsidP="00E71A58">
      <w:r>
        <w:continuationSeparator/>
      </w:r>
    </w:p>
  </w:footnote>
  <w:footnote w:id="1">
    <w:p w:rsidR="00343833" w:rsidRPr="00815318" w:rsidRDefault="00343833" w:rsidP="00F443D9">
      <w:pPr>
        <w:pStyle w:val="Textpoznpodarou"/>
        <w:spacing w:line="240" w:lineRule="auto"/>
        <w:rPr>
          <w:rStyle w:val="Hypertextovodkaz"/>
        </w:rPr>
      </w:pPr>
      <w:r>
        <w:rPr>
          <w:rStyle w:val="Znakapoznpodarou"/>
        </w:rPr>
        <w:footnoteRef/>
      </w:r>
      <w:r>
        <w:t xml:space="preserve"> </w:t>
      </w:r>
      <w:r w:rsidRPr="00DF6EE5">
        <w:rPr>
          <w:sz w:val="16"/>
        </w:rPr>
        <w:t>P</w:t>
      </w:r>
      <w:r>
        <w:rPr>
          <w:sz w:val="16"/>
        </w:rPr>
        <w:t>ublikaci</w:t>
      </w:r>
      <w:r w:rsidRPr="006D66F2">
        <w:rPr>
          <w:sz w:val="16"/>
        </w:rPr>
        <w:t xml:space="preserve"> s daty za</w:t>
      </w:r>
      <w:r>
        <w:rPr>
          <w:sz w:val="16"/>
        </w:rPr>
        <w:t xml:space="preserve"> </w:t>
      </w:r>
      <w:r w:rsidR="00815318">
        <w:rPr>
          <w:sz w:val="16"/>
        </w:rPr>
        <w:t>rok</w:t>
      </w:r>
      <w:r>
        <w:rPr>
          <w:sz w:val="16"/>
        </w:rPr>
        <w:t xml:space="preserve"> 2016</w:t>
      </w:r>
      <w:r w:rsidRPr="006D66F2">
        <w:rPr>
          <w:sz w:val="16"/>
        </w:rPr>
        <w:t xml:space="preserve"> lze nalézt </w:t>
      </w:r>
      <w:r>
        <w:rPr>
          <w:sz w:val="16"/>
        </w:rPr>
        <w:t xml:space="preserve">na </w:t>
      </w:r>
      <w:r w:rsidR="00815318" w:rsidRPr="00815318">
        <w:rPr>
          <w:rStyle w:val="Hypertextovodkaz"/>
          <w:sz w:val="16"/>
        </w:rPr>
        <w:t>https://www.czso.cz/csu/czso/pracovni-neschopnost-pro-nemoc-a-uraz-v-ceske-republice-za-rok-2016</w:t>
      </w:r>
    </w:p>
  </w:footnote>
  <w:footnote w:id="2">
    <w:p w:rsidR="00343833" w:rsidRPr="00785650" w:rsidRDefault="00343833" w:rsidP="00F443D9">
      <w:pPr>
        <w:spacing w:before="20" w:line="240" w:lineRule="auto"/>
        <w:jc w:val="both"/>
        <w:rPr>
          <w:rFonts w:cs="Arial"/>
          <w:sz w:val="16"/>
          <w:szCs w:val="20"/>
        </w:rPr>
      </w:pPr>
      <w:r w:rsidRPr="006D66F2">
        <w:rPr>
          <w:rStyle w:val="Znakapoznpodarou"/>
          <w:sz w:val="16"/>
        </w:rPr>
        <w:footnoteRef/>
      </w:r>
      <w:r w:rsidRPr="006D66F2">
        <w:rPr>
          <w:sz w:val="16"/>
        </w:rPr>
        <w:t xml:space="preserve"> V údajích ČSSZ nejsou zahrnuti příslušníci </w:t>
      </w:r>
      <w:r w:rsidRPr="006D66F2">
        <w:rPr>
          <w:rFonts w:cs="Arial"/>
          <w:sz w:val="16"/>
        </w:rPr>
        <w:t xml:space="preserve">Policie ČR, Hasičského záchranného sboru ČR, Celní správy ČR, </w:t>
      </w:r>
      <w:r w:rsidRPr="006D66F2">
        <w:rPr>
          <w:rFonts w:cs="Arial"/>
          <w:sz w:val="16"/>
          <w:szCs w:val="20"/>
        </w:rPr>
        <w:t>Vězeňské služby ČR, Bezpečnostní informační služby, Úřadu pro zahraniční styky a informace a vojáky z povolání (§ 5 písm. a) bod 2 zákona č.187/2006 Sb.).</w:t>
      </w:r>
      <w:r w:rsidRPr="006D66F2">
        <w:rPr>
          <w:rFonts w:cs="Arial"/>
          <w:sz w:val="16"/>
        </w:rPr>
        <w:t xml:space="preserve"> </w:t>
      </w:r>
    </w:p>
  </w:footnote>
  <w:footnote w:id="3">
    <w:p w:rsidR="00343833" w:rsidRPr="006D66F2" w:rsidRDefault="00343833" w:rsidP="005578C1">
      <w:pPr>
        <w:spacing w:before="20" w:line="240" w:lineRule="auto"/>
        <w:jc w:val="both"/>
        <w:rPr>
          <w:sz w:val="16"/>
        </w:rPr>
      </w:pPr>
      <w:r w:rsidRPr="006D66F2">
        <w:rPr>
          <w:rStyle w:val="Znakapoznpodarou"/>
          <w:sz w:val="16"/>
        </w:rPr>
        <w:footnoteRef/>
      </w:r>
      <w:r w:rsidRPr="006D66F2">
        <w:rPr>
          <w:sz w:val="16"/>
        </w:rPr>
        <w:t xml:space="preserve"> </w:t>
      </w:r>
      <w:r w:rsidRPr="006D66F2">
        <w:rPr>
          <w:rFonts w:cs="Arial"/>
          <w:sz w:val="16"/>
          <w:szCs w:val="20"/>
        </w:rPr>
        <w:t xml:space="preserve">Podrobné informace k tiskopisu </w:t>
      </w:r>
      <w:r w:rsidRPr="006D66F2">
        <w:rPr>
          <w:rFonts w:cs="Arial"/>
          <w:iCs/>
          <w:sz w:val="16"/>
          <w:szCs w:val="20"/>
        </w:rPr>
        <w:t>Rozhodnutí o dočasné pracovní neschopnosti</w:t>
      </w:r>
      <w:r w:rsidRPr="006D66F2">
        <w:rPr>
          <w:rFonts w:cs="Arial"/>
          <w:sz w:val="16"/>
          <w:szCs w:val="20"/>
        </w:rPr>
        <w:t xml:space="preserve"> lze nalézt na </w:t>
      </w:r>
      <w:r w:rsidRPr="006D66F2">
        <w:rPr>
          <w:sz w:val="16"/>
        </w:rPr>
        <w:t xml:space="preserve">internetových stránkách </w:t>
      </w:r>
      <w:r>
        <w:rPr>
          <w:sz w:val="16"/>
        </w:rPr>
        <w:t>Č</w:t>
      </w:r>
      <w:r w:rsidRPr="006D66F2">
        <w:rPr>
          <w:sz w:val="16"/>
        </w:rPr>
        <w:t>SSZ</w:t>
      </w:r>
      <w:r w:rsidRPr="006D66F2">
        <w:rPr>
          <w:rFonts w:cs="Arial"/>
          <w:sz w:val="16"/>
          <w:szCs w:val="20"/>
        </w:rPr>
        <w:t xml:space="preserve"> </w:t>
      </w:r>
      <w:r w:rsidRPr="006D66F2">
        <w:rPr>
          <w:rStyle w:val="Hypertextovodkaz"/>
          <w:rFonts w:eastAsia="MS Gothic" w:cs="Arial"/>
          <w:sz w:val="16"/>
        </w:rPr>
        <w:t xml:space="preserve">http://www.cssz.cz/cz/nemocenske-pojisteni/novy-zakon-o-nemocenskem-pojisteni/informace-k-novym-tiskopisum-vyplnovanymi-osetrujicimi-lekari.htm </w:t>
      </w:r>
    </w:p>
  </w:footnote>
  <w:footnote w:id="4">
    <w:p w:rsidR="00C464D1" w:rsidRDefault="00C464D1" w:rsidP="00C464D1">
      <w:pPr>
        <w:pStyle w:val="Textpoznpodarou"/>
      </w:pPr>
      <w:r>
        <w:rPr>
          <w:rStyle w:val="Znakapoznpodarou"/>
        </w:rPr>
        <w:footnoteRef/>
      </w:r>
      <w:r>
        <w:t xml:space="preserve"> </w:t>
      </w:r>
      <w:r w:rsidRPr="00C91277">
        <w:rPr>
          <w:sz w:val="16"/>
        </w:rPr>
        <w:t xml:space="preserve">podrobněji viz </w:t>
      </w:r>
      <w:hyperlink r:id="rId1" w:history="1">
        <w:r w:rsidRPr="00C91277">
          <w:rPr>
            <w:rStyle w:val="Hypertextovodkaz"/>
            <w:sz w:val="16"/>
          </w:rPr>
          <w:t>http://www.mpsv.cz/files/clanky/23180/Analyza_nemocenskeho_pojisteni_2015.pdf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Default="00343833" w:rsidP="0023764B">
    <w:pPr>
      <w:pStyle w:val="Zhlav"/>
    </w:pPr>
    <w:r>
      <w:t xml:space="preserve">Pracovní neschopnost pro nemoc a úraz v České republice za </w:t>
    </w:r>
    <w:r w:rsidR="0023764B">
      <w:t>1. pololetí 2017</w:t>
    </w:r>
  </w:p>
  <w:p w:rsidR="0023764B" w:rsidRPr="00940A27" w:rsidRDefault="0023764B" w:rsidP="0023764B">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33" w:rsidRPr="006F5416" w:rsidRDefault="00343833" w:rsidP="00937AE2">
    <w:pPr>
      <w:pStyle w:val="Zhlav"/>
    </w:pPr>
    <w:r>
      <w:t>Pracovní neschopnost pro nemoc a úraz v České republice za</w:t>
    </w:r>
    <w:r w:rsidR="00D75BA6">
      <w:t xml:space="preserve"> 1. pol</w:t>
    </w:r>
    <w:r w:rsidR="0023764B">
      <w:t>oletí</w:t>
    </w:r>
    <w:r w:rsidR="00D75BA6">
      <w:t xml:space="preserve"> 2017</w:t>
    </w: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3"/>
    <w:multiLevelType w:val="multilevel"/>
    <w:tmpl w:val="00000003"/>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2">
    <w:nsid w:val="00000004"/>
    <w:multiLevelType w:val="multilevel"/>
    <w:tmpl w:val="00000004"/>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05"/>
    <w:multiLevelType w:val="multilevel"/>
    <w:tmpl w:val="00000005"/>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06"/>
    <w:multiLevelType w:val="multilevel"/>
    <w:tmpl w:val="00000006"/>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07"/>
    <w:multiLevelType w:val="multilevel"/>
    <w:tmpl w:val="00000007"/>
    <w:lvl w:ilvl="0">
      <w:numFmt w:val="bullet"/>
      <w:lvlText w:val=""/>
      <w:lvlJc w:val="left"/>
      <w:pPr>
        <w:tabs>
          <w:tab w:val="num" w:pos="720"/>
        </w:tabs>
        <w:ind w:left="720" w:hanging="360"/>
      </w:pPr>
      <w:rPr>
        <w:rFonts w:ascii="Symbol" w:hAnsi="Symbol" w:cs="Symbol" w:hint="default"/>
        <w:sz w:val="20"/>
        <w:szCs w:val="20"/>
      </w:rPr>
    </w:lvl>
    <w:lvl w:ilvl="1">
      <w:numFmt w:val="bullet"/>
      <w:lvlText w:val="o"/>
      <w:lvlJc w:val="left"/>
      <w:pPr>
        <w:tabs>
          <w:tab w:val="num" w:pos="1440"/>
        </w:tabs>
        <w:ind w:left="1440" w:hanging="360"/>
      </w:pPr>
      <w:rPr>
        <w:rFonts w:ascii="Courier New" w:hAnsi="Courier New" w:cs="Courier New" w:hint="default"/>
        <w:sz w:val="20"/>
      </w:rPr>
    </w:lvl>
    <w:lvl w:ilvl="2">
      <w:start w:val="1"/>
      <w:numFmt w:val="decimal"/>
      <w:lvlText w:val="%3."/>
      <w:lvlJc w:val="left"/>
      <w:pPr>
        <w:tabs>
          <w:tab w:val="num" w:pos="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08"/>
    <w:multiLevelType w:val="multilevel"/>
    <w:tmpl w:val="00000008"/>
    <w:lvl w:ilvl="0">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0A"/>
    <w:multiLevelType w:val="singleLevel"/>
    <w:tmpl w:val="0000000A"/>
    <w:lvl w:ilvl="0">
      <w:numFmt w:val="bullet"/>
      <w:lvlText w:val=""/>
      <w:lvlJc w:val="left"/>
      <w:pPr>
        <w:tabs>
          <w:tab w:val="num" w:pos="0"/>
        </w:tabs>
        <w:ind w:left="720" w:hanging="360"/>
      </w:pPr>
      <w:rPr>
        <w:rFonts w:ascii="Symbol" w:hAnsi="Symbol" w:cs="Symbol" w:hint="default"/>
      </w:rPr>
    </w:lvl>
  </w:abstractNum>
  <w:abstractNum w:abstractNumId="18">
    <w:nsid w:val="0000000B"/>
    <w:multiLevelType w:val="multilevel"/>
    <w:tmpl w:val="14E6014E"/>
    <w:lvl w:ilvl="0">
      <w:numFmt w:val="bullet"/>
      <w:lvlText w:val=""/>
      <w:lvlJc w:val="left"/>
      <w:pPr>
        <w:tabs>
          <w:tab w:val="num" w:pos="0"/>
        </w:tabs>
        <w:ind w:left="720" w:hanging="360"/>
      </w:pPr>
      <w:rPr>
        <w:rFonts w:ascii="Symbol" w:hAnsi="Symbol" w:cs="Symbol" w:hint="default"/>
        <w:sz w:val="20"/>
        <w:szCs w:val="20"/>
      </w:rPr>
    </w:lvl>
    <w:lvl w:ilvl="1">
      <w:numFmt w:val="bullet"/>
      <w:lvlText w:val=""/>
      <w:lvlJc w:val="left"/>
      <w:pPr>
        <w:tabs>
          <w:tab w:val="num" w:pos="0"/>
        </w:tabs>
        <w:ind w:left="1440" w:hanging="360"/>
      </w:pPr>
      <w:rPr>
        <w:rFonts w:ascii="Wingdings" w:hAnsi="Wingdings" w:cs="Wingdings" w:hint="default"/>
        <w:sz w:val="20"/>
        <w:szCs w:val="20"/>
      </w:rPr>
    </w:lvl>
    <w:lvl w:ilvl="2">
      <w:start w:val="1"/>
      <w:numFmt w:val="bullet"/>
      <w:lvlText w:val=""/>
      <w:lvlJc w:val="left"/>
      <w:pPr>
        <w:tabs>
          <w:tab w:val="num" w:pos="0"/>
        </w:tabs>
        <w:ind w:left="2160" w:hanging="360"/>
      </w:pPr>
      <w:rPr>
        <w:rFonts w:ascii="Symbol" w:hAnsi="Symbol" w:cs="Wingdings" w:hint="default"/>
        <w:sz w:val="20"/>
        <w:szCs w:val="20"/>
      </w:rPr>
    </w:lvl>
    <w:lvl w:ilvl="3">
      <w:start w:val="1"/>
      <w:numFmt w:val="bullet"/>
      <w:lvlText w:val=""/>
      <w:lvlJc w:val="left"/>
      <w:pPr>
        <w:tabs>
          <w:tab w:val="num" w:pos="0"/>
        </w:tabs>
        <w:ind w:left="2880" w:hanging="360"/>
      </w:pPr>
      <w:rPr>
        <w:rFonts w:ascii="Symbol" w:hAnsi="Symbol" w:cs="Symbol" w:hint="default"/>
        <w:sz w:val="20"/>
        <w:szCs w:val="20"/>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sz w:val="20"/>
        <w:szCs w:val="20"/>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19">
    <w:nsid w:val="0000000C"/>
    <w:multiLevelType w:val="singleLevel"/>
    <w:tmpl w:val="0000000C"/>
    <w:lvl w:ilvl="0">
      <w:numFmt w:val="bullet"/>
      <w:lvlText w:val=""/>
      <w:lvlJc w:val="left"/>
      <w:pPr>
        <w:tabs>
          <w:tab w:val="num" w:pos="0"/>
        </w:tabs>
        <w:ind w:left="720" w:hanging="360"/>
      </w:pPr>
      <w:rPr>
        <w:rFonts w:ascii="Symbol" w:hAnsi="Symbol" w:cs="Symbol" w:hint="default"/>
      </w:rPr>
    </w:lvl>
  </w:abstractNum>
  <w:abstractNum w:abstractNumId="20">
    <w:nsid w:val="0000000D"/>
    <w:multiLevelType w:val="multilevel"/>
    <w:tmpl w:val="0000000D"/>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sz w:val="20"/>
        <w:szCs w:val="20"/>
      </w:rPr>
    </w:lvl>
    <w:lvl w:ilvl="2">
      <w:numFmt w:val="bullet"/>
      <w:lvlText w:val=""/>
      <w:lvlJc w:val="left"/>
      <w:pPr>
        <w:tabs>
          <w:tab w:val="num" w:pos="0"/>
        </w:tabs>
        <w:ind w:left="2160" w:hanging="360"/>
      </w:pPr>
      <w:rPr>
        <w:rFonts w:ascii="Wingdings" w:hAnsi="Wingdings" w:cs="Wingdings" w:hint="default"/>
        <w:sz w:val="20"/>
        <w:szCs w:val="20"/>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sz w:val="20"/>
        <w:szCs w:val="20"/>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sz w:val="20"/>
        <w:szCs w:val="20"/>
      </w:rPr>
    </w:lvl>
  </w:abstractNum>
  <w:abstractNum w:abstractNumId="21">
    <w:nsid w:val="0000000E"/>
    <w:multiLevelType w:val="multilevel"/>
    <w:tmpl w:val="0000000E"/>
    <w:lvl w:ilvl="0">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0000000F"/>
    <w:multiLevelType w:val="singleLevel"/>
    <w:tmpl w:val="0000000F"/>
    <w:lvl w:ilvl="0">
      <w:numFmt w:val="bullet"/>
      <w:lvlText w:val=""/>
      <w:lvlJc w:val="left"/>
      <w:pPr>
        <w:tabs>
          <w:tab w:val="num" w:pos="0"/>
        </w:tabs>
        <w:ind w:left="720" w:hanging="360"/>
      </w:pPr>
      <w:rPr>
        <w:rFonts w:ascii="Symbol" w:hAnsi="Symbol" w:cs="Symbol" w:hint="default"/>
      </w:rPr>
    </w:lvl>
  </w:abstractNum>
  <w:abstractNum w:abstractNumId="23">
    <w:nsid w:val="00000010"/>
    <w:multiLevelType w:val="singleLevel"/>
    <w:tmpl w:val="00000010"/>
    <w:lvl w:ilvl="0">
      <w:numFmt w:val="bullet"/>
      <w:lvlText w:val=""/>
      <w:lvlJc w:val="left"/>
      <w:pPr>
        <w:tabs>
          <w:tab w:val="num" w:pos="0"/>
        </w:tabs>
        <w:ind w:left="1428" w:hanging="360"/>
      </w:pPr>
      <w:rPr>
        <w:rFonts w:ascii="Wingdings" w:hAnsi="Wingdings" w:cs="Wingdings" w:hint="default"/>
      </w:rPr>
    </w:lvl>
  </w:abstractNum>
  <w:abstractNum w:abstractNumId="24">
    <w:nsid w:val="00000011"/>
    <w:multiLevelType w:val="singleLevel"/>
    <w:tmpl w:val="00000011"/>
    <w:lvl w:ilvl="0">
      <w:numFmt w:val="bullet"/>
      <w:lvlText w:val=""/>
      <w:lvlJc w:val="left"/>
      <w:pPr>
        <w:tabs>
          <w:tab w:val="num" w:pos="0"/>
        </w:tabs>
        <w:ind w:left="720" w:hanging="360"/>
      </w:pPr>
      <w:rPr>
        <w:rFonts w:ascii="Symbol" w:hAnsi="Symbol" w:cs="Symbol" w:hint="default"/>
      </w:rPr>
    </w:lvl>
  </w:abstractNum>
  <w:abstractNum w:abstractNumId="25">
    <w:nsid w:val="00000012"/>
    <w:multiLevelType w:val="singleLevel"/>
    <w:tmpl w:val="00000012"/>
    <w:lvl w:ilvl="0">
      <w:numFmt w:val="bullet"/>
      <w:lvlText w:val=""/>
      <w:lvlJc w:val="left"/>
      <w:pPr>
        <w:tabs>
          <w:tab w:val="num" w:pos="0"/>
        </w:tabs>
        <w:ind w:left="720" w:hanging="360"/>
      </w:pPr>
      <w:rPr>
        <w:rFonts w:ascii="Symbol" w:hAnsi="Symbol" w:cs="Symbol" w:hint="default"/>
      </w:rPr>
    </w:lvl>
  </w:abstractNum>
  <w:abstractNum w:abstractNumId="26">
    <w:nsid w:val="00000013"/>
    <w:multiLevelType w:val="singleLevel"/>
    <w:tmpl w:val="00000013"/>
    <w:lvl w:ilvl="0">
      <w:numFmt w:val="bullet"/>
      <w:lvlText w:val=""/>
      <w:lvlJc w:val="left"/>
      <w:pPr>
        <w:tabs>
          <w:tab w:val="num" w:pos="0"/>
        </w:tabs>
        <w:ind w:left="1068" w:hanging="360"/>
      </w:pPr>
      <w:rPr>
        <w:rFonts w:ascii="Wingdings" w:hAnsi="Wingdings" w:cs="Wingdings" w:hint="default"/>
      </w:rPr>
    </w:lvl>
  </w:abstractNum>
  <w:abstractNum w:abstractNumId="27">
    <w:nsid w:val="00000014"/>
    <w:multiLevelType w:val="singleLevel"/>
    <w:tmpl w:val="00000014"/>
    <w:lvl w:ilvl="0">
      <w:numFmt w:val="bullet"/>
      <w:lvlText w:val=""/>
      <w:lvlJc w:val="left"/>
      <w:pPr>
        <w:tabs>
          <w:tab w:val="num" w:pos="0"/>
        </w:tabs>
        <w:ind w:left="1068" w:hanging="360"/>
      </w:pPr>
      <w:rPr>
        <w:rFonts w:ascii="Symbol" w:hAnsi="Symbol" w:cs="Symbol" w:hint="default"/>
      </w:rPr>
    </w:lvl>
  </w:abstractNum>
  <w:abstractNum w:abstractNumId="28">
    <w:nsid w:val="00000015"/>
    <w:multiLevelType w:val="singleLevel"/>
    <w:tmpl w:val="00000015"/>
    <w:lvl w:ilvl="0">
      <w:numFmt w:val="bullet"/>
      <w:lvlText w:val=""/>
      <w:lvlJc w:val="left"/>
      <w:pPr>
        <w:tabs>
          <w:tab w:val="num" w:pos="0"/>
        </w:tabs>
        <w:ind w:left="862" w:hanging="360"/>
      </w:pPr>
      <w:rPr>
        <w:rFonts w:ascii="Symbol" w:hAnsi="Symbol" w:cs="Symbol" w:hint="default"/>
      </w:rPr>
    </w:lvl>
  </w:abstractNum>
  <w:abstractNum w:abstractNumId="29">
    <w:nsid w:val="0EBE4D72"/>
    <w:multiLevelType w:val="multilevel"/>
    <w:tmpl w:val="CC78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4AE0212"/>
    <w:multiLevelType w:val="hybridMultilevel"/>
    <w:tmpl w:val="B27CAB0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1E1A76F5"/>
    <w:multiLevelType w:val="multilevel"/>
    <w:tmpl w:val="D918F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2B353A5A"/>
    <w:multiLevelType w:val="hybridMultilevel"/>
    <w:tmpl w:val="C734C23E"/>
    <w:lvl w:ilvl="0" w:tplc="05806C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31BE7536"/>
    <w:multiLevelType w:val="hybridMultilevel"/>
    <w:tmpl w:val="CA56DB9C"/>
    <w:lvl w:ilvl="0" w:tplc="578C2E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EB82BDE"/>
    <w:multiLevelType w:val="multilevel"/>
    <w:tmpl w:val="398A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3BF06E5"/>
    <w:multiLevelType w:val="hybridMultilevel"/>
    <w:tmpl w:val="34C038C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9">
    <w:nsid w:val="618E6117"/>
    <w:multiLevelType w:val="hybridMultilevel"/>
    <w:tmpl w:val="A2844C48"/>
    <w:lvl w:ilvl="0" w:tplc="04050001">
      <w:start w:val="1"/>
      <w:numFmt w:val="bullet"/>
      <w:lvlText w:val=""/>
      <w:lvlJc w:val="left"/>
      <w:pPr>
        <w:ind w:left="862" w:hanging="360"/>
      </w:pPr>
      <w:rPr>
        <w:rFonts w:ascii="Symbol" w:hAnsi="Symbol" w:hint="default"/>
      </w:rPr>
    </w:lvl>
    <w:lvl w:ilvl="1" w:tplc="578C2E40">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0">
    <w:nsid w:val="62AE080E"/>
    <w:multiLevelType w:val="hybridMultilevel"/>
    <w:tmpl w:val="4C9A30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C7759D6"/>
    <w:multiLevelType w:val="hybridMultilevel"/>
    <w:tmpl w:val="CE7E54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9DF280C"/>
    <w:multiLevelType w:val="hybridMultilevel"/>
    <w:tmpl w:val="022C8D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2"/>
  </w:num>
  <w:num w:numId="13">
    <w:abstractNumId w:val="36"/>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30"/>
  </w:num>
  <w:num w:numId="34">
    <w:abstractNumId w:val="38"/>
  </w:num>
  <w:num w:numId="35">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3"/>
  </w:num>
  <w:num w:numId="38">
    <w:abstractNumId w:val="40"/>
  </w:num>
  <w:num w:numId="39">
    <w:abstractNumId w:val="39"/>
  </w:num>
  <w:num w:numId="40">
    <w:abstractNumId w:val="37"/>
  </w:num>
  <w:num w:numId="41">
    <w:abstractNumId w:val="31"/>
  </w:num>
  <w:num w:numId="42">
    <w:abstractNumId w:val="29"/>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trackRevisions/>
  <w:defaultTabStop w:val="708"/>
  <w:hyphenationZone w:val="425"/>
  <w:evenAndOddHeaders/>
  <w:drawingGridHorizontalSpacing w:val="110"/>
  <w:displayHorizontalDrawingGridEvery w:val="2"/>
  <w:characterSpacingControl w:val="doNotCompress"/>
  <w:hdrShapeDefaults>
    <o:shapedefaults v:ext="edit" spidmax="9218">
      <o:colormru v:ext="edit" colors="#ecf4dd,#eaecee,#fcec0a,#fcecdb,#f1daf5"/>
    </o:shapedefaults>
  </w:hdrShapeDefaults>
  <w:footnotePr>
    <w:footnote w:id="-1"/>
    <w:footnote w:id="0"/>
  </w:footnotePr>
  <w:endnotePr>
    <w:endnote w:id="-1"/>
    <w:endnote w:id="0"/>
  </w:endnotePr>
  <w:compat/>
  <w:rsids>
    <w:rsidRoot w:val="00E84756"/>
    <w:rsid w:val="0000209D"/>
    <w:rsid w:val="00004D5A"/>
    <w:rsid w:val="000056D5"/>
    <w:rsid w:val="0000767A"/>
    <w:rsid w:val="00010702"/>
    <w:rsid w:val="00011ADC"/>
    <w:rsid w:val="000168EC"/>
    <w:rsid w:val="00016992"/>
    <w:rsid w:val="000234D6"/>
    <w:rsid w:val="00023D29"/>
    <w:rsid w:val="00026389"/>
    <w:rsid w:val="00027817"/>
    <w:rsid w:val="00031AE0"/>
    <w:rsid w:val="000320C7"/>
    <w:rsid w:val="000322EF"/>
    <w:rsid w:val="00033FCD"/>
    <w:rsid w:val="00037487"/>
    <w:rsid w:val="00041CEC"/>
    <w:rsid w:val="0004694F"/>
    <w:rsid w:val="000522E4"/>
    <w:rsid w:val="000610E1"/>
    <w:rsid w:val="00062EC5"/>
    <w:rsid w:val="00062F22"/>
    <w:rsid w:val="0006589E"/>
    <w:rsid w:val="000658D1"/>
    <w:rsid w:val="0006675B"/>
    <w:rsid w:val="00070879"/>
    <w:rsid w:val="000712B3"/>
    <w:rsid w:val="0008263E"/>
    <w:rsid w:val="00082C19"/>
    <w:rsid w:val="00085395"/>
    <w:rsid w:val="00087634"/>
    <w:rsid w:val="00087F2B"/>
    <w:rsid w:val="000926D8"/>
    <w:rsid w:val="000974D1"/>
    <w:rsid w:val="0009799E"/>
    <w:rsid w:val="000A1183"/>
    <w:rsid w:val="000A256D"/>
    <w:rsid w:val="000A3A2C"/>
    <w:rsid w:val="000A4451"/>
    <w:rsid w:val="000B4E9E"/>
    <w:rsid w:val="000B535E"/>
    <w:rsid w:val="000C08DA"/>
    <w:rsid w:val="000C1ECC"/>
    <w:rsid w:val="000C3408"/>
    <w:rsid w:val="000C6AFD"/>
    <w:rsid w:val="000D5637"/>
    <w:rsid w:val="000E172C"/>
    <w:rsid w:val="000E4E05"/>
    <w:rsid w:val="000E6FBD"/>
    <w:rsid w:val="00100F5C"/>
    <w:rsid w:val="00101AD4"/>
    <w:rsid w:val="001021B4"/>
    <w:rsid w:val="0010437D"/>
    <w:rsid w:val="00104C4C"/>
    <w:rsid w:val="0011739E"/>
    <w:rsid w:val="0012000B"/>
    <w:rsid w:val="0012192F"/>
    <w:rsid w:val="00121E64"/>
    <w:rsid w:val="00122693"/>
    <w:rsid w:val="00125D69"/>
    <w:rsid w:val="001405FA"/>
    <w:rsid w:val="0014092E"/>
    <w:rsid w:val="001425C3"/>
    <w:rsid w:val="00155F4A"/>
    <w:rsid w:val="00157FA0"/>
    <w:rsid w:val="0016256B"/>
    <w:rsid w:val="00163793"/>
    <w:rsid w:val="001706D6"/>
    <w:rsid w:val="001714F2"/>
    <w:rsid w:val="001734D6"/>
    <w:rsid w:val="001841A8"/>
    <w:rsid w:val="00184B08"/>
    <w:rsid w:val="00185010"/>
    <w:rsid w:val="00191107"/>
    <w:rsid w:val="00191941"/>
    <w:rsid w:val="001A552F"/>
    <w:rsid w:val="001B08F1"/>
    <w:rsid w:val="001B2CA9"/>
    <w:rsid w:val="001B3110"/>
    <w:rsid w:val="001B4729"/>
    <w:rsid w:val="001B6C09"/>
    <w:rsid w:val="001C05CD"/>
    <w:rsid w:val="001C4096"/>
    <w:rsid w:val="001C49F5"/>
    <w:rsid w:val="001D2B23"/>
    <w:rsid w:val="001D68B2"/>
    <w:rsid w:val="001E4E08"/>
    <w:rsid w:val="001E627B"/>
    <w:rsid w:val="001F4597"/>
    <w:rsid w:val="001F64B4"/>
    <w:rsid w:val="001F7E69"/>
    <w:rsid w:val="001F7EE8"/>
    <w:rsid w:val="002118B9"/>
    <w:rsid w:val="002167EF"/>
    <w:rsid w:val="00217C5B"/>
    <w:rsid w:val="0022139E"/>
    <w:rsid w:val="002252E0"/>
    <w:rsid w:val="002255F6"/>
    <w:rsid w:val="00227850"/>
    <w:rsid w:val="00227A53"/>
    <w:rsid w:val="00230C6E"/>
    <w:rsid w:val="00236443"/>
    <w:rsid w:val="0023764B"/>
    <w:rsid w:val="002436BA"/>
    <w:rsid w:val="00244A15"/>
    <w:rsid w:val="00247319"/>
    <w:rsid w:val="0024799E"/>
    <w:rsid w:val="00251C51"/>
    <w:rsid w:val="00253C0F"/>
    <w:rsid w:val="00257597"/>
    <w:rsid w:val="00260F5C"/>
    <w:rsid w:val="00263E2F"/>
    <w:rsid w:val="00271465"/>
    <w:rsid w:val="00280FAA"/>
    <w:rsid w:val="00285412"/>
    <w:rsid w:val="002A00BE"/>
    <w:rsid w:val="002A0E77"/>
    <w:rsid w:val="002A16D4"/>
    <w:rsid w:val="002A230C"/>
    <w:rsid w:val="002A3339"/>
    <w:rsid w:val="002C088D"/>
    <w:rsid w:val="002C0F46"/>
    <w:rsid w:val="002C43BD"/>
    <w:rsid w:val="002D0E59"/>
    <w:rsid w:val="002D1050"/>
    <w:rsid w:val="002D14DE"/>
    <w:rsid w:val="002D67AC"/>
    <w:rsid w:val="002E02A1"/>
    <w:rsid w:val="002E4E4C"/>
    <w:rsid w:val="00304771"/>
    <w:rsid w:val="003052D4"/>
    <w:rsid w:val="00306C5B"/>
    <w:rsid w:val="00306F7F"/>
    <w:rsid w:val="003154C5"/>
    <w:rsid w:val="003209D6"/>
    <w:rsid w:val="00320AB7"/>
    <w:rsid w:val="00321924"/>
    <w:rsid w:val="0032656E"/>
    <w:rsid w:val="00332190"/>
    <w:rsid w:val="00343833"/>
    <w:rsid w:val="00344668"/>
    <w:rsid w:val="00344B81"/>
    <w:rsid w:val="003462D9"/>
    <w:rsid w:val="003476F0"/>
    <w:rsid w:val="00360C86"/>
    <w:rsid w:val="0036300D"/>
    <w:rsid w:val="003657F3"/>
    <w:rsid w:val="0037611E"/>
    <w:rsid w:val="00376D35"/>
    <w:rsid w:val="00377495"/>
    <w:rsid w:val="003818DC"/>
    <w:rsid w:val="00384327"/>
    <w:rsid w:val="00385D98"/>
    <w:rsid w:val="0038792F"/>
    <w:rsid w:val="003A2B4D"/>
    <w:rsid w:val="003A478C"/>
    <w:rsid w:val="003A5525"/>
    <w:rsid w:val="003A6B38"/>
    <w:rsid w:val="003A72A1"/>
    <w:rsid w:val="003B224A"/>
    <w:rsid w:val="003B5A32"/>
    <w:rsid w:val="003C0288"/>
    <w:rsid w:val="003C2033"/>
    <w:rsid w:val="003C295B"/>
    <w:rsid w:val="003C3490"/>
    <w:rsid w:val="003C6DA7"/>
    <w:rsid w:val="003D019C"/>
    <w:rsid w:val="003D1A92"/>
    <w:rsid w:val="003D5551"/>
    <w:rsid w:val="003D6920"/>
    <w:rsid w:val="003E0B54"/>
    <w:rsid w:val="003E42AE"/>
    <w:rsid w:val="003E4C91"/>
    <w:rsid w:val="003E6827"/>
    <w:rsid w:val="003F313C"/>
    <w:rsid w:val="003F4B2C"/>
    <w:rsid w:val="003F551C"/>
    <w:rsid w:val="003F7D23"/>
    <w:rsid w:val="00407C13"/>
    <w:rsid w:val="00407D4F"/>
    <w:rsid w:val="00410638"/>
    <w:rsid w:val="004231EB"/>
    <w:rsid w:val="0042743B"/>
    <w:rsid w:val="00432A58"/>
    <w:rsid w:val="004336A9"/>
    <w:rsid w:val="00434617"/>
    <w:rsid w:val="00437F81"/>
    <w:rsid w:val="00440900"/>
    <w:rsid w:val="00443FDF"/>
    <w:rsid w:val="004441A0"/>
    <w:rsid w:val="00450EF8"/>
    <w:rsid w:val="00451C8F"/>
    <w:rsid w:val="00460FB3"/>
    <w:rsid w:val="00461757"/>
    <w:rsid w:val="00465864"/>
    <w:rsid w:val="0047307D"/>
    <w:rsid w:val="004742CD"/>
    <w:rsid w:val="00475609"/>
    <w:rsid w:val="00476240"/>
    <w:rsid w:val="00476439"/>
    <w:rsid w:val="0047735C"/>
    <w:rsid w:val="004776BC"/>
    <w:rsid w:val="004806B0"/>
    <w:rsid w:val="0048139F"/>
    <w:rsid w:val="00481E40"/>
    <w:rsid w:val="00483609"/>
    <w:rsid w:val="00484ECE"/>
    <w:rsid w:val="004900FF"/>
    <w:rsid w:val="004915CB"/>
    <w:rsid w:val="004924DC"/>
    <w:rsid w:val="004A14E4"/>
    <w:rsid w:val="004A1BD8"/>
    <w:rsid w:val="004A3212"/>
    <w:rsid w:val="004A489C"/>
    <w:rsid w:val="004A61C5"/>
    <w:rsid w:val="004A77DF"/>
    <w:rsid w:val="004B004C"/>
    <w:rsid w:val="004B0C1D"/>
    <w:rsid w:val="004B1417"/>
    <w:rsid w:val="004B199F"/>
    <w:rsid w:val="004B55B7"/>
    <w:rsid w:val="004B6468"/>
    <w:rsid w:val="004B715E"/>
    <w:rsid w:val="004C384C"/>
    <w:rsid w:val="004C3867"/>
    <w:rsid w:val="004C4CD0"/>
    <w:rsid w:val="004C70DC"/>
    <w:rsid w:val="004D0211"/>
    <w:rsid w:val="004D0794"/>
    <w:rsid w:val="004D1DCC"/>
    <w:rsid w:val="004E1A95"/>
    <w:rsid w:val="004E1C6F"/>
    <w:rsid w:val="004F06F5"/>
    <w:rsid w:val="004F33A0"/>
    <w:rsid w:val="004F60D9"/>
    <w:rsid w:val="00500A8A"/>
    <w:rsid w:val="00502626"/>
    <w:rsid w:val="00506056"/>
    <w:rsid w:val="005108C0"/>
    <w:rsid w:val="00511873"/>
    <w:rsid w:val="00512A2F"/>
    <w:rsid w:val="00513B7E"/>
    <w:rsid w:val="00515C74"/>
    <w:rsid w:val="00517460"/>
    <w:rsid w:val="0052007E"/>
    <w:rsid w:val="0052337A"/>
    <w:rsid w:val="00525137"/>
    <w:rsid w:val="005251DD"/>
    <w:rsid w:val="00532CE7"/>
    <w:rsid w:val="0053324C"/>
    <w:rsid w:val="00534A28"/>
    <w:rsid w:val="00541508"/>
    <w:rsid w:val="00544109"/>
    <w:rsid w:val="00544731"/>
    <w:rsid w:val="0055599F"/>
    <w:rsid w:val="00556D68"/>
    <w:rsid w:val="005578C1"/>
    <w:rsid w:val="005647BF"/>
    <w:rsid w:val="00570BDC"/>
    <w:rsid w:val="0057364B"/>
    <w:rsid w:val="00574773"/>
    <w:rsid w:val="00575067"/>
    <w:rsid w:val="00583FFD"/>
    <w:rsid w:val="005911BE"/>
    <w:rsid w:val="005918EF"/>
    <w:rsid w:val="00591C3D"/>
    <w:rsid w:val="00593152"/>
    <w:rsid w:val="005963B8"/>
    <w:rsid w:val="005A10F2"/>
    <w:rsid w:val="005A21E0"/>
    <w:rsid w:val="005A28FF"/>
    <w:rsid w:val="005A2FEE"/>
    <w:rsid w:val="005A3DF8"/>
    <w:rsid w:val="005A5549"/>
    <w:rsid w:val="005B121D"/>
    <w:rsid w:val="005B2FE1"/>
    <w:rsid w:val="005B37EE"/>
    <w:rsid w:val="005B4C59"/>
    <w:rsid w:val="005C019F"/>
    <w:rsid w:val="005C0219"/>
    <w:rsid w:val="005C06ED"/>
    <w:rsid w:val="005C528E"/>
    <w:rsid w:val="005C60A8"/>
    <w:rsid w:val="005D2888"/>
    <w:rsid w:val="005D5802"/>
    <w:rsid w:val="005D7890"/>
    <w:rsid w:val="005E7C78"/>
    <w:rsid w:val="005F064C"/>
    <w:rsid w:val="005F2824"/>
    <w:rsid w:val="005F3EB1"/>
    <w:rsid w:val="005F5469"/>
    <w:rsid w:val="005F694D"/>
    <w:rsid w:val="0060288D"/>
    <w:rsid w:val="00602BDF"/>
    <w:rsid w:val="00604307"/>
    <w:rsid w:val="0060467F"/>
    <w:rsid w:val="0060487F"/>
    <w:rsid w:val="00604EAD"/>
    <w:rsid w:val="00605231"/>
    <w:rsid w:val="00606E50"/>
    <w:rsid w:val="006104FB"/>
    <w:rsid w:val="0061298F"/>
    <w:rsid w:val="00612A2F"/>
    <w:rsid w:val="00616E05"/>
    <w:rsid w:val="00620759"/>
    <w:rsid w:val="00623167"/>
    <w:rsid w:val="00624093"/>
    <w:rsid w:val="00624603"/>
    <w:rsid w:val="00626807"/>
    <w:rsid w:val="006306D0"/>
    <w:rsid w:val="00636444"/>
    <w:rsid w:val="006404A7"/>
    <w:rsid w:val="00645051"/>
    <w:rsid w:val="006451E4"/>
    <w:rsid w:val="00645B33"/>
    <w:rsid w:val="006516CB"/>
    <w:rsid w:val="006538C2"/>
    <w:rsid w:val="00657E87"/>
    <w:rsid w:val="00661E90"/>
    <w:rsid w:val="006621EE"/>
    <w:rsid w:val="00662326"/>
    <w:rsid w:val="00664803"/>
    <w:rsid w:val="00665BA4"/>
    <w:rsid w:val="00667AF2"/>
    <w:rsid w:val="006710C9"/>
    <w:rsid w:val="006745A1"/>
    <w:rsid w:val="00674D89"/>
    <w:rsid w:val="00675E37"/>
    <w:rsid w:val="0068174E"/>
    <w:rsid w:val="00681DCE"/>
    <w:rsid w:val="0068260E"/>
    <w:rsid w:val="006850EA"/>
    <w:rsid w:val="006865CC"/>
    <w:rsid w:val="00695BEF"/>
    <w:rsid w:val="006977F6"/>
    <w:rsid w:val="00697A13"/>
    <w:rsid w:val="00697C67"/>
    <w:rsid w:val="00697DD0"/>
    <w:rsid w:val="006A109C"/>
    <w:rsid w:val="006A255E"/>
    <w:rsid w:val="006A62EE"/>
    <w:rsid w:val="006B15AD"/>
    <w:rsid w:val="006B344A"/>
    <w:rsid w:val="006B6662"/>
    <w:rsid w:val="006B78D8"/>
    <w:rsid w:val="006C113F"/>
    <w:rsid w:val="006C123E"/>
    <w:rsid w:val="006C56D4"/>
    <w:rsid w:val="006C5BCB"/>
    <w:rsid w:val="006C6924"/>
    <w:rsid w:val="006C7CA6"/>
    <w:rsid w:val="006D22EF"/>
    <w:rsid w:val="006D356F"/>
    <w:rsid w:val="006D3E8A"/>
    <w:rsid w:val="006D61F6"/>
    <w:rsid w:val="006E279A"/>
    <w:rsid w:val="006E313B"/>
    <w:rsid w:val="006E6C6E"/>
    <w:rsid w:val="006E7839"/>
    <w:rsid w:val="006F2B57"/>
    <w:rsid w:val="006F5416"/>
    <w:rsid w:val="006F7137"/>
    <w:rsid w:val="00706AD4"/>
    <w:rsid w:val="0071206E"/>
    <w:rsid w:val="007140BE"/>
    <w:rsid w:val="00714ED2"/>
    <w:rsid w:val="007211F5"/>
    <w:rsid w:val="00721DE2"/>
    <w:rsid w:val="00725BB5"/>
    <w:rsid w:val="00730AE8"/>
    <w:rsid w:val="00737DF2"/>
    <w:rsid w:val="00741493"/>
    <w:rsid w:val="00741E71"/>
    <w:rsid w:val="0075019E"/>
    <w:rsid w:val="00752180"/>
    <w:rsid w:val="00755202"/>
    <w:rsid w:val="00755D3A"/>
    <w:rsid w:val="007578D3"/>
    <w:rsid w:val="007609C6"/>
    <w:rsid w:val="0076175D"/>
    <w:rsid w:val="0076521E"/>
    <w:rsid w:val="007661E9"/>
    <w:rsid w:val="00767817"/>
    <w:rsid w:val="00776169"/>
    <w:rsid w:val="00776527"/>
    <w:rsid w:val="00780EF1"/>
    <w:rsid w:val="00783F52"/>
    <w:rsid w:val="00784B9F"/>
    <w:rsid w:val="00790764"/>
    <w:rsid w:val="0079453C"/>
    <w:rsid w:val="00794677"/>
    <w:rsid w:val="007949B6"/>
    <w:rsid w:val="007A1DC3"/>
    <w:rsid w:val="007B00BD"/>
    <w:rsid w:val="007B5FEA"/>
    <w:rsid w:val="007B6689"/>
    <w:rsid w:val="007D0416"/>
    <w:rsid w:val="007D09E0"/>
    <w:rsid w:val="007D40DF"/>
    <w:rsid w:val="007D436E"/>
    <w:rsid w:val="007D49EC"/>
    <w:rsid w:val="007D4C51"/>
    <w:rsid w:val="007E4088"/>
    <w:rsid w:val="007E4C36"/>
    <w:rsid w:val="007E7E61"/>
    <w:rsid w:val="007F0845"/>
    <w:rsid w:val="00807C82"/>
    <w:rsid w:val="008121EB"/>
    <w:rsid w:val="00815318"/>
    <w:rsid w:val="00815543"/>
    <w:rsid w:val="00816905"/>
    <w:rsid w:val="00821C6F"/>
    <w:rsid w:val="00821FF6"/>
    <w:rsid w:val="00825628"/>
    <w:rsid w:val="00825BFD"/>
    <w:rsid w:val="00825C4D"/>
    <w:rsid w:val="00830E19"/>
    <w:rsid w:val="00830E27"/>
    <w:rsid w:val="0083143E"/>
    <w:rsid w:val="00831CDE"/>
    <w:rsid w:val="008320A9"/>
    <w:rsid w:val="00834304"/>
    <w:rsid w:val="00834FAA"/>
    <w:rsid w:val="00836086"/>
    <w:rsid w:val="00841B36"/>
    <w:rsid w:val="0084708F"/>
    <w:rsid w:val="008477C8"/>
    <w:rsid w:val="0085114D"/>
    <w:rsid w:val="00851819"/>
    <w:rsid w:val="00852217"/>
    <w:rsid w:val="00855408"/>
    <w:rsid w:val="00856D65"/>
    <w:rsid w:val="00861B41"/>
    <w:rsid w:val="00861BB2"/>
    <w:rsid w:val="00863434"/>
    <w:rsid w:val="00865E4C"/>
    <w:rsid w:val="00867DA1"/>
    <w:rsid w:val="00870153"/>
    <w:rsid w:val="008701E4"/>
    <w:rsid w:val="00875A32"/>
    <w:rsid w:val="00876086"/>
    <w:rsid w:val="008873D4"/>
    <w:rsid w:val="00893E85"/>
    <w:rsid w:val="00894031"/>
    <w:rsid w:val="008A358E"/>
    <w:rsid w:val="008A5029"/>
    <w:rsid w:val="008B2A10"/>
    <w:rsid w:val="008B4402"/>
    <w:rsid w:val="008B5FAC"/>
    <w:rsid w:val="008B67E3"/>
    <w:rsid w:val="008B7C02"/>
    <w:rsid w:val="008B7D2B"/>
    <w:rsid w:val="008C0049"/>
    <w:rsid w:val="008C0E88"/>
    <w:rsid w:val="008C37F2"/>
    <w:rsid w:val="008D1E6A"/>
    <w:rsid w:val="008D2A16"/>
    <w:rsid w:val="008E0873"/>
    <w:rsid w:val="008E2C57"/>
    <w:rsid w:val="008E31FF"/>
    <w:rsid w:val="008E6E12"/>
    <w:rsid w:val="008E6F06"/>
    <w:rsid w:val="008F029B"/>
    <w:rsid w:val="008F3FC9"/>
    <w:rsid w:val="008F585B"/>
    <w:rsid w:val="009003A8"/>
    <w:rsid w:val="00902500"/>
    <w:rsid w:val="00902EFF"/>
    <w:rsid w:val="00904DDC"/>
    <w:rsid w:val="009050A9"/>
    <w:rsid w:val="00906401"/>
    <w:rsid w:val="0091155E"/>
    <w:rsid w:val="00912A92"/>
    <w:rsid w:val="009145DC"/>
    <w:rsid w:val="0091728D"/>
    <w:rsid w:val="00917A95"/>
    <w:rsid w:val="0092180B"/>
    <w:rsid w:val="00921F14"/>
    <w:rsid w:val="00924AC8"/>
    <w:rsid w:val="0092597A"/>
    <w:rsid w:val="00932443"/>
    <w:rsid w:val="0093445E"/>
    <w:rsid w:val="00936783"/>
    <w:rsid w:val="00937AE2"/>
    <w:rsid w:val="00940A27"/>
    <w:rsid w:val="0094427A"/>
    <w:rsid w:val="00945C47"/>
    <w:rsid w:val="009516EA"/>
    <w:rsid w:val="00951C87"/>
    <w:rsid w:val="009566FE"/>
    <w:rsid w:val="00966FD2"/>
    <w:rsid w:val="00974923"/>
    <w:rsid w:val="00976B41"/>
    <w:rsid w:val="00980055"/>
    <w:rsid w:val="00980D3D"/>
    <w:rsid w:val="00984FF2"/>
    <w:rsid w:val="00985F96"/>
    <w:rsid w:val="00987A30"/>
    <w:rsid w:val="00992CF3"/>
    <w:rsid w:val="009968D6"/>
    <w:rsid w:val="009A1CA3"/>
    <w:rsid w:val="009A1CAB"/>
    <w:rsid w:val="009A60D1"/>
    <w:rsid w:val="009B6FD3"/>
    <w:rsid w:val="009B76C1"/>
    <w:rsid w:val="009C1051"/>
    <w:rsid w:val="009C1750"/>
    <w:rsid w:val="009C2770"/>
    <w:rsid w:val="009C285F"/>
    <w:rsid w:val="009C2E29"/>
    <w:rsid w:val="009C4A16"/>
    <w:rsid w:val="009C554B"/>
    <w:rsid w:val="009C719E"/>
    <w:rsid w:val="009D3ACD"/>
    <w:rsid w:val="009D6BE0"/>
    <w:rsid w:val="009D6C0E"/>
    <w:rsid w:val="009E3386"/>
    <w:rsid w:val="009E5273"/>
    <w:rsid w:val="009E5DDB"/>
    <w:rsid w:val="009F4CA7"/>
    <w:rsid w:val="009F6F09"/>
    <w:rsid w:val="00A024CC"/>
    <w:rsid w:val="00A06427"/>
    <w:rsid w:val="00A10D66"/>
    <w:rsid w:val="00A116A7"/>
    <w:rsid w:val="00A14114"/>
    <w:rsid w:val="00A146DE"/>
    <w:rsid w:val="00A16413"/>
    <w:rsid w:val="00A2322E"/>
    <w:rsid w:val="00A23E43"/>
    <w:rsid w:val="00A254FE"/>
    <w:rsid w:val="00A30F65"/>
    <w:rsid w:val="00A333BA"/>
    <w:rsid w:val="00A356D5"/>
    <w:rsid w:val="00A40E01"/>
    <w:rsid w:val="00A418BC"/>
    <w:rsid w:val="00A422FD"/>
    <w:rsid w:val="00A46DE0"/>
    <w:rsid w:val="00A50D73"/>
    <w:rsid w:val="00A52CAD"/>
    <w:rsid w:val="00A53FC7"/>
    <w:rsid w:val="00A62CE1"/>
    <w:rsid w:val="00A6741E"/>
    <w:rsid w:val="00A75E40"/>
    <w:rsid w:val="00A77D1D"/>
    <w:rsid w:val="00A83B7C"/>
    <w:rsid w:val="00A857C0"/>
    <w:rsid w:val="00A977AC"/>
    <w:rsid w:val="00AA2996"/>
    <w:rsid w:val="00AA52BF"/>
    <w:rsid w:val="00AA559A"/>
    <w:rsid w:val="00AB2AF1"/>
    <w:rsid w:val="00AD306C"/>
    <w:rsid w:val="00AE09B3"/>
    <w:rsid w:val="00AE1A83"/>
    <w:rsid w:val="00AE5A3D"/>
    <w:rsid w:val="00AF08AD"/>
    <w:rsid w:val="00AF127F"/>
    <w:rsid w:val="00AF4936"/>
    <w:rsid w:val="00AF7DDB"/>
    <w:rsid w:val="00B00913"/>
    <w:rsid w:val="00B01593"/>
    <w:rsid w:val="00B0272D"/>
    <w:rsid w:val="00B0777E"/>
    <w:rsid w:val="00B10A4D"/>
    <w:rsid w:val="00B130D4"/>
    <w:rsid w:val="00B138AB"/>
    <w:rsid w:val="00B17E71"/>
    <w:rsid w:val="00B17FDE"/>
    <w:rsid w:val="00B21915"/>
    <w:rsid w:val="00B21B4A"/>
    <w:rsid w:val="00B2379C"/>
    <w:rsid w:val="00B24C3D"/>
    <w:rsid w:val="00B2687D"/>
    <w:rsid w:val="00B32DDB"/>
    <w:rsid w:val="00B33C6D"/>
    <w:rsid w:val="00B34528"/>
    <w:rsid w:val="00B402FC"/>
    <w:rsid w:val="00B46604"/>
    <w:rsid w:val="00B530CD"/>
    <w:rsid w:val="00B55F5E"/>
    <w:rsid w:val="00B5752E"/>
    <w:rsid w:val="00B63A11"/>
    <w:rsid w:val="00B64C24"/>
    <w:rsid w:val="00B6608F"/>
    <w:rsid w:val="00B679FB"/>
    <w:rsid w:val="00B70030"/>
    <w:rsid w:val="00B75897"/>
    <w:rsid w:val="00B76D1E"/>
    <w:rsid w:val="00B80EC6"/>
    <w:rsid w:val="00B850F3"/>
    <w:rsid w:val="00B87064"/>
    <w:rsid w:val="00B92D1D"/>
    <w:rsid w:val="00B938C5"/>
    <w:rsid w:val="00B95940"/>
    <w:rsid w:val="00BA010F"/>
    <w:rsid w:val="00BA06E2"/>
    <w:rsid w:val="00BA5740"/>
    <w:rsid w:val="00BB2131"/>
    <w:rsid w:val="00BB46F3"/>
    <w:rsid w:val="00BB4CB1"/>
    <w:rsid w:val="00BB4F98"/>
    <w:rsid w:val="00BB5DBF"/>
    <w:rsid w:val="00BB6662"/>
    <w:rsid w:val="00BC7154"/>
    <w:rsid w:val="00BD359E"/>
    <w:rsid w:val="00BD366B"/>
    <w:rsid w:val="00BD6D50"/>
    <w:rsid w:val="00BE1236"/>
    <w:rsid w:val="00BE18B9"/>
    <w:rsid w:val="00BE2495"/>
    <w:rsid w:val="00BF1578"/>
    <w:rsid w:val="00BF2E65"/>
    <w:rsid w:val="00BF2FDD"/>
    <w:rsid w:val="00C02AA6"/>
    <w:rsid w:val="00C07866"/>
    <w:rsid w:val="00C21F94"/>
    <w:rsid w:val="00C27913"/>
    <w:rsid w:val="00C27ECC"/>
    <w:rsid w:val="00C31483"/>
    <w:rsid w:val="00C31CED"/>
    <w:rsid w:val="00C33B68"/>
    <w:rsid w:val="00C345C5"/>
    <w:rsid w:val="00C36A79"/>
    <w:rsid w:val="00C405D4"/>
    <w:rsid w:val="00C41EA4"/>
    <w:rsid w:val="00C43067"/>
    <w:rsid w:val="00C4513B"/>
    <w:rsid w:val="00C464D1"/>
    <w:rsid w:val="00C50D09"/>
    <w:rsid w:val="00C54697"/>
    <w:rsid w:val="00C55B6D"/>
    <w:rsid w:val="00C57AD7"/>
    <w:rsid w:val="00C716E8"/>
    <w:rsid w:val="00C73885"/>
    <w:rsid w:val="00C747B1"/>
    <w:rsid w:val="00C81290"/>
    <w:rsid w:val="00C82191"/>
    <w:rsid w:val="00C828B6"/>
    <w:rsid w:val="00C90CF4"/>
    <w:rsid w:val="00C91277"/>
    <w:rsid w:val="00C9155B"/>
    <w:rsid w:val="00C92749"/>
    <w:rsid w:val="00C92EB6"/>
    <w:rsid w:val="00C93389"/>
    <w:rsid w:val="00CA306D"/>
    <w:rsid w:val="00CA40ED"/>
    <w:rsid w:val="00CB4689"/>
    <w:rsid w:val="00CB4930"/>
    <w:rsid w:val="00CB59CA"/>
    <w:rsid w:val="00CB6429"/>
    <w:rsid w:val="00CB6DF5"/>
    <w:rsid w:val="00CC16D5"/>
    <w:rsid w:val="00CC2E7D"/>
    <w:rsid w:val="00CD10A5"/>
    <w:rsid w:val="00CD16FC"/>
    <w:rsid w:val="00CD1E01"/>
    <w:rsid w:val="00CD2076"/>
    <w:rsid w:val="00CD39E5"/>
    <w:rsid w:val="00CD3AB0"/>
    <w:rsid w:val="00CD7255"/>
    <w:rsid w:val="00CD7C7C"/>
    <w:rsid w:val="00CE2787"/>
    <w:rsid w:val="00CE670B"/>
    <w:rsid w:val="00CF100D"/>
    <w:rsid w:val="00CF51EC"/>
    <w:rsid w:val="00CF73AE"/>
    <w:rsid w:val="00D040DD"/>
    <w:rsid w:val="00D13986"/>
    <w:rsid w:val="00D145B5"/>
    <w:rsid w:val="00D235B7"/>
    <w:rsid w:val="00D25B9C"/>
    <w:rsid w:val="00D25F28"/>
    <w:rsid w:val="00D26C95"/>
    <w:rsid w:val="00D27973"/>
    <w:rsid w:val="00D3656E"/>
    <w:rsid w:val="00D40FC4"/>
    <w:rsid w:val="00D456A0"/>
    <w:rsid w:val="00D50F46"/>
    <w:rsid w:val="00D54E0E"/>
    <w:rsid w:val="00D579A7"/>
    <w:rsid w:val="00D60D5F"/>
    <w:rsid w:val="00D66223"/>
    <w:rsid w:val="00D66F25"/>
    <w:rsid w:val="00D74431"/>
    <w:rsid w:val="00D75BA6"/>
    <w:rsid w:val="00D8084C"/>
    <w:rsid w:val="00D812B3"/>
    <w:rsid w:val="00D95761"/>
    <w:rsid w:val="00DA0BC9"/>
    <w:rsid w:val="00DA1E72"/>
    <w:rsid w:val="00DA230C"/>
    <w:rsid w:val="00DA5EBB"/>
    <w:rsid w:val="00DA7C0C"/>
    <w:rsid w:val="00DB2DB1"/>
    <w:rsid w:val="00DB2EC8"/>
    <w:rsid w:val="00DB34CC"/>
    <w:rsid w:val="00DB4EC8"/>
    <w:rsid w:val="00DC574D"/>
    <w:rsid w:val="00DC5B3B"/>
    <w:rsid w:val="00DD129F"/>
    <w:rsid w:val="00DD7E88"/>
    <w:rsid w:val="00DF42FF"/>
    <w:rsid w:val="00DF57CA"/>
    <w:rsid w:val="00DF5E90"/>
    <w:rsid w:val="00DF5FBC"/>
    <w:rsid w:val="00DF6EE5"/>
    <w:rsid w:val="00E01C0E"/>
    <w:rsid w:val="00E03F9A"/>
    <w:rsid w:val="00E04694"/>
    <w:rsid w:val="00E11D1C"/>
    <w:rsid w:val="00E12B1E"/>
    <w:rsid w:val="00E17262"/>
    <w:rsid w:val="00E1798C"/>
    <w:rsid w:val="00E217C0"/>
    <w:rsid w:val="00E253A2"/>
    <w:rsid w:val="00E3309D"/>
    <w:rsid w:val="00E34ECF"/>
    <w:rsid w:val="00E377EF"/>
    <w:rsid w:val="00E405AB"/>
    <w:rsid w:val="00E41984"/>
    <w:rsid w:val="00E50156"/>
    <w:rsid w:val="00E53470"/>
    <w:rsid w:val="00E539F6"/>
    <w:rsid w:val="00E650F0"/>
    <w:rsid w:val="00E6519D"/>
    <w:rsid w:val="00E67696"/>
    <w:rsid w:val="00E67B42"/>
    <w:rsid w:val="00E71130"/>
    <w:rsid w:val="00E71A58"/>
    <w:rsid w:val="00E72A7A"/>
    <w:rsid w:val="00E7514E"/>
    <w:rsid w:val="00E75C94"/>
    <w:rsid w:val="00E819C4"/>
    <w:rsid w:val="00E84756"/>
    <w:rsid w:val="00E93820"/>
    <w:rsid w:val="00E94306"/>
    <w:rsid w:val="00E94AB3"/>
    <w:rsid w:val="00EA0C68"/>
    <w:rsid w:val="00EA32BC"/>
    <w:rsid w:val="00EA3DB5"/>
    <w:rsid w:val="00EA78B1"/>
    <w:rsid w:val="00EB4511"/>
    <w:rsid w:val="00EB5AF2"/>
    <w:rsid w:val="00EB70F0"/>
    <w:rsid w:val="00EB72F9"/>
    <w:rsid w:val="00EC03D7"/>
    <w:rsid w:val="00EC2C4C"/>
    <w:rsid w:val="00EC5F71"/>
    <w:rsid w:val="00ED62C6"/>
    <w:rsid w:val="00ED64C1"/>
    <w:rsid w:val="00EE3446"/>
    <w:rsid w:val="00EE362C"/>
    <w:rsid w:val="00EE3E78"/>
    <w:rsid w:val="00EE47BF"/>
    <w:rsid w:val="00EE4B1B"/>
    <w:rsid w:val="00EE590C"/>
    <w:rsid w:val="00EE69CC"/>
    <w:rsid w:val="00EF0E09"/>
    <w:rsid w:val="00EF150D"/>
    <w:rsid w:val="00EF1F5A"/>
    <w:rsid w:val="00EF47BF"/>
    <w:rsid w:val="00EF758F"/>
    <w:rsid w:val="00F04811"/>
    <w:rsid w:val="00F0488C"/>
    <w:rsid w:val="00F057DA"/>
    <w:rsid w:val="00F05F5E"/>
    <w:rsid w:val="00F0736C"/>
    <w:rsid w:val="00F10F11"/>
    <w:rsid w:val="00F1163D"/>
    <w:rsid w:val="00F15AAA"/>
    <w:rsid w:val="00F15BEF"/>
    <w:rsid w:val="00F20201"/>
    <w:rsid w:val="00F2077B"/>
    <w:rsid w:val="00F212F9"/>
    <w:rsid w:val="00F223AB"/>
    <w:rsid w:val="00F23422"/>
    <w:rsid w:val="00F24407"/>
    <w:rsid w:val="00F24FAA"/>
    <w:rsid w:val="00F3364D"/>
    <w:rsid w:val="00F437CC"/>
    <w:rsid w:val="00F443D9"/>
    <w:rsid w:val="00F47067"/>
    <w:rsid w:val="00F525EB"/>
    <w:rsid w:val="00F63DDE"/>
    <w:rsid w:val="00F63FB7"/>
    <w:rsid w:val="00F649D2"/>
    <w:rsid w:val="00F6602B"/>
    <w:rsid w:val="00F669B4"/>
    <w:rsid w:val="00F7260E"/>
    <w:rsid w:val="00F73A0C"/>
    <w:rsid w:val="00F756DB"/>
    <w:rsid w:val="00F81BA4"/>
    <w:rsid w:val="00F8486D"/>
    <w:rsid w:val="00F85066"/>
    <w:rsid w:val="00F869C8"/>
    <w:rsid w:val="00F86D63"/>
    <w:rsid w:val="00F87E03"/>
    <w:rsid w:val="00F932FF"/>
    <w:rsid w:val="00FA2C57"/>
    <w:rsid w:val="00FA5D4D"/>
    <w:rsid w:val="00FB0831"/>
    <w:rsid w:val="00FB0EE2"/>
    <w:rsid w:val="00FB1494"/>
    <w:rsid w:val="00FB542E"/>
    <w:rsid w:val="00FC0E5F"/>
    <w:rsid w:val="00FC1A95"/>
    <w:rsid w:val="00FC1D9A"/>
    <w:rsid w:val="00FC3B99"/>
    <w:rsid w:val="00FC56DE"/>
    <w:rsid w:val="00FC684B"/>
    <w:rsid w:val="00FC6E63"/>
    <w:rsid w:val="00FD3265"/>
    <w:rsid w:val="00FD7429"/>
    <w:rsid w:val="00FE2F78"/>
    <w:rsid w:val="00FE3CE5"/>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titul">
    <w:name w:val="Subtitle"/>
    <w:link w:val="Podtitul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titulChar">
    <w:name w:val="Podtitul Char"/>
    <w:link w:val="Podtitul"/>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table" w:styleId="Mkatabulky">
    <w:name w:val="Table Grid"/>
    <w:basedOn w:val="Normlntabulka"/>
    <w:uiPriority w:val="99"/>
    <w:rsid w:val="00A33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F443D9"/>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F443D9"/>
    <w:rPr>
      <w:rFonts w:ascii="Arial" w:eastAsia="Times New Roman" w:hAnsi="Arial"/>
      <w:lang w:eastAsia="cs-CZ"/>
    </w:rPr>
  </w:style>
  <w:style w:type="character" w:customStyle="1" w:styleId="Znakypropoznmkupodarou">
    <w:name w:val="Znaky pro poznámku pod čarou"/>
    <w:rsid w:val="00F443D9"/>
    <w:rPr>
      <w:rFonts w:cs="Times New Roman"/>
      <w:vertAlign w:val="superscript"/>
    </w:rPr>
  </w:style>
  <w:style w:type="character" w:styleId="Znakapoznpodarou">
    <w:name w:val="footnote reference"/>
    <w:uiPriority w:val="99"/>
    <w:rsid w:val="00F443D9"/>
    <w:rPr>
      <w:vertAlign w:val="superscript"/>
    </w:rPr>
  </w:style>
  <w:style w:type="paragraph" w:styleId="Odstavecseseznamem">
    <w:name w:val="List Paragraph"/>
    <w:basedOn w:val="Normln"/>
    <w:uiPriority w:val="99"/>
    <w:qFormat/>
    <w:rsid w:val="00F443D9"/>
    <w:pPr>
      <w:suppressAutoHyphens/>
      <w:spacing w:before="280" w:after="280" w:line="240" w:lineRule="auto"/>
      <w:ind w:left="720"/>
    </w:pPr>
    <w:rPr>
      <w:rFonts w:ascii="Times New Roman" w:hAnsi="Times New Roman"/>
      <w:sz w:val="24"/>
      <w:lang w:eastAsia="ar-SA"/>
    </w:rPr>
  </w:style>
  <w:style w:type="paragraph" w:styleId="Normlnweb">
    <w:name w:val="Normal (Web)"/>
    <w:basedOn w:val="Normln"/>
    <w:uiPriority w:val="99"/>
    <w:rsid w:val="00F443D9"/>
    <w:pPr>
      <w:suppressAutoHyphens/>
      <w:spacing w:before="280" w:after="280" w:line="240" w:lineRule="auto"/>
    </w:pPr>
    <w:rPr>
      <w:rFonts w:ascii="Times New Roman" w:hAnsi="Times New Roman"/>
      <w:sz w:val="24"/>
      <w:lang w:eastAsia="ar-SA"/>
    </w:rPr>
  </w:style>
  <w:style w:type="paragraph" w:styleId="Textpoznpodarou">
    <w:name w:val="footnote text"/>
    <w:basedOn w:val="Normln"/>
    <w:link w:val="TextpoznpodarouChar"/>
    <w:uiPriority w:val="99"/>
    <w:semiHidden/>
    <w:rsid w:val="00F443D9"/>
    <w:pPr>
      <w:spacing w:after="0"/>
    </w:pPr>
    <w:rPr>
      <w:szCs w:val="20"/>
    </w:rPr>
  </w:style>
  <w:style w:type="character" w:customStyle="1" w:styleId="TextpoznpodarouChar">
    <w:name w:val="Text pozn. pod čarou Char"/>
    <w:basedOn w:val="Standardnpsmoodstavce"/>
    <w:link w:val="Textpoznpodarou"/>
    <w:uiPriority w:val="99"/>
    <w:semiHidden/>
    <w:rsid w:val="00F443D9"/>
    <w:rPr>
      <w:rFonts w:ascii="Arial" w:eastAsia="Times New Roman" w:hAnsi="Arial"/>
      <w:lang w:eastAsia="cs-CZ"/>
    </w:rPr>
  </w:style>
  <w:style w:type="paragraph" w:styleId="Nadpisobsahu">
    <w:name w:val="TOC Heading"/>
    <w:basedOn w:val="Nadpis1"/>
    <w:next w:val="Normln"/>
    <w:uiPriority w:val="39"/>
    <w:unhideWhenUsed/>
    <w:qFormat/>
    <w:rsid w:val="00C91277"/>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F2077B"/>
    <w:rPr>
      <w:sz w:val="16"/>
      <w:szCs w:val="16"/>
    </w:rPr>
  </w:style>
  <w:style w:type="paragraph" w:styleId="Textkomente">
    <w:name w:val="annotation text"/>
    <w:basedOn w:val="Normln"/>
    <w:link w:val="TextkomenteChar"/>
    <w:uiPriority w:val="99"/>
    <w:semiHidden/>
    <w:unhideWhenUsed/>
    <w:rsid w:val="00F2077B"/>
    <w:pPr>
      <w:spacing w:line="240" w:lineRule="auto"/>
    </w:pPr>
    <w:rPr>
      <w:szCs w:val="20"/>
    </w:rPr>
  </w:style>
  <w:style w:type="character" w:customStyle="1" w:styleId="TextkomenteChar">
    <w:name w:val="Text komentáře Char"/>
    <w:basedOn w:val="Standardnpsmoodstavce"/>
    <w:link w:val="Textkomente"/>
    <w:uiPriority w:val="99"/>
    <w:semiHidden/>
    <w:rsid w:val="00F2077B"/>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F2077B"/>
    <w:rPr>
      <w:b/>
      <w:bCs/>
    </w:rPr>
  </w:style>
  <w:style w:type="character" w:customStyle="1" w:styleId="PedmtkomenteChar">
    <w:name w:val="Předmět komentáře Char"/>
    <w:basedOn w:val="TextkomenteChar"/>
    <w:link w:val="Pedmtkomente"/>
    <w:uiPriority w:val="99"/>
    <w:semiHidden/>
    <w:rsid w:val="00F2077B"/>
    <w:rPr>
      <w:rFonts w:ascii="Arial" w:eastAsia="Times New Roman" w:hAnsi="Arial"/>
      <w:b/>
      <w:bCs/>
      <w:lang w:eastAsia="cs-CZ"/>
    </w:rPr>
  </w:style>
  <w:style w:type="character" w:styleId="Sledovanodkaz">
    <w:name w:val="FollowedHyperlink"/>
    <w:basedOn w:val="Standardnpsmoodstavce"/>
    <w:uiPriority w:val="99"/>
    <w:semiHidden/>
    <w:unhideWhenUsed/>
    <w:rsid w:val="00F2077B"/>
    <w:rPr>
      <w:color w:val="800080" w:themeColor="followedHyperlink"/>
      <w:u w:val="single"/>
    </w:rPr>
  </w:style>
  <w:style w:type="character" w:customStyle="1" w:styleId="content">
    <w:name w:val="content"/>
    <w:basedOn w:val="Standardnpsmoodstavce"/>
    <w:rsid w:val="00697C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136805567">
      <w:bodyDiv w:val="1"/>
      <w:marLeft w:val="0"/>
      <w:marRight w:val="0"/>
      <w:marTop w:val="0"/>
      <w:marBottom w:val="0"/>
      <w:divBdr>
        <w:top w:val="none" w:sz="0" w:space="0" w:color="auto"/>
        <w:left w:val="none" w:sz="0" w:space="0" w:color="auto"/>
        <w:bottom w:val="none" w:sz="0" w:space="0" w:color="auto"/>
        <w:right w:val="none" w:sz="0" w:space="0" w:color="auto"/>
      </w:divBdr>
    </w:div>
    <w:div w:id="192809618">
      <w:bodyDiv w:val="1"/>
      <w:marLeft w:val="0"/>
      <w:marRight w:val="0"/>
      <w:marTop w:val="0"/>
      <w:marBottom w:val="0"/>
      <w:divBdr>
        <w:top w:val="none" w:sz="0" w:space="0" w:color="auto"/>
        <w:left w:val="none" w:sz="0" w:space="0" w:color="auto"/>
        <w:bottom w:val="none" w:sz="0" w:space="0" w:color="auto"/>
        <w:right w:val="none" w:sz="0" w:space="0" w:color="auto"/>
      </w:divBdr>
    </w:div>
    <w:div w:id="221604398">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22634606">
      <w:bodyDiv w:val="1"/>
      <w:marLeft w:val="0"/>
      <w:marRight w:val="0"/>
      <w:marTop w:val="0"/>
      <w:marBottom w:val="0"/>
      <w:divBdr>
        <w:top w:val="none" w:sz="0" w:space="0" w:color="auto"/>
        <w:left w:val="none" w:sz="0" w:space="0" w:color="auto"/>
        <w:bottom w:val="none" w:sz="0" w:space="0" w:color="auto"/>
        <w:right w:val="none" w:sz="0" w:space="0" w:color="auto"/>
      </w:divBdr>
    </w:div>
    <w:div w:id="360253621">
      <w:bodyDiv w:val="1"/>
      <w:marLeft w:val="0"/>
      <w:marRight w:val="0"/>
      <w:marTop w:val="0"/>
      <w:marBottom w:val="0"/>
      <w:divBdr>
        <w:top w:val="none" w:sz="0" w:space="0" w:color="auto"/>
        <w:left w:val="none" w:sz="0" w:space="0" w:color="auto"/>
        <w:bottom w:val="none" w:sz="0" w:space="0" w:color="auto"/>
        <w:right w:val="none" w:sz="0" w:space="0" w:color="auto"/>
      </w:divBdr>
    </w:div>
    <w:div w:id="438380764">
      <w:bodyDiv w:val="1"/>
      <w:marLeft w:val="0"/>
      <w:marRight w:val="0"/>
      <w:marTop w:val="0"/>
      <w:marBottom w:val="0"/>
      <w:divBdr>
        <w:top w:val="none" w:sz="0" w:space="0" w:color="auto"/>
        <w:left w:val="none" w:sz="0" w:space="0" w:color="auto"/>
        <w:bottom w:val="none" w:sz="0" w:space="0" w:color="auto"/>
        <w:right w:val="none" w:sz="0" w:space="0" w:color="auto"/>
      </w:divBdr>
    </w:div>
    <w:div w:id="444036374">
      <w:bodyDiv w:val="1"/>
      <w:marLeft w:val="0"/>
      <w:marRight w:val="0"/>
      <w:marTop w:val="0"/>
      <w:marBottom w:val="0"/>
      <w:divBdr>
        <w:top w:val="none" w:sz="0" w:space="0" w:color="auto"/>
        <w:left w:val="none" w:sz="0" w:space="0" w:color="auto"/>
        <w:bottom w:val="none" w:sz="0" w:space="0" w:color="auto"/>
        <w:right w:val="none" w:sz="0" w:space="0" w:color="auto"/>
      </w:divBdr>
    </w:div>
    <w:div w:id="456333977">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51355279">
      <w:bodyDiv w:val="1"/>
      <w:marLeft w:val="0"/>
      <w:marRight w:val="0"/>
      <w:marTop w:val="0"/>
      <w:marBottom w:val="0"/>
      <w:divBdr>
        <w:top w:val="none" w:sz="0" w:space="0" w:color="auto"/>
        <w:left w:val="none" w:sz="0" w:space="0" w:color="auto"/>
        <w:bottom w:val="none" w:sz="0" w:space="0" w:color="auto"/>
        <w:right w:val="none" w:sz="0" w:space="0" w:color="auto"/>
      </w:divBdr>
    </w:div>
    <w:div w:id="644359900">
      <w:bodyDiv w:val="1"/>
      <w:marLeft w:val="0"/>
      <w:marRight w:val="0"/>
      <w:marTop w:val="0"/>
      <w:marBottom w:val="0"/>
      <w:divBdr>
        <w:top w:val="none" w:sz="0" w:space="0" w:color="auto"/>
        <w:left w:val="none" w:sz="0" w:space="0" w:color="auto"/>
        <w:bottom w:val="none" w:sz="0" w:space="0" w:color="auto"/>
        <w:right w:val="none" w:sz="0" w:space="0" w:color="auto"/>
      </w:divBdr>
    </w:div>
    <w:div w:id="666321182">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0229470">
      <w:bodyDiv w:val="1"/>
      <w:marLeft w:val="0"/>
      <w:marRight w:val="0"/>
      <w:marTop w:val="0"/>
      <w:marBottom w:val="0"/>
      <w:divBdr>
        <w:top w:val="none" w:sz="0" w:space="0" w:color="auto"/>
        <w:left w:val="none" w:sz="0" w:space="0" w:color="auto"/>
        <w:bottom w:val="none" w:sz="0" w:space="0" w:color="auto"/>
        <w:right w:val="none" w:sz="0" w:space="0" w:color="auto"/>
      </w:divBdr>
    </w:div>
    <w:div w:id="753360462">
      <w:bodyDiv w:val="1"/>
      <w:marLeft w:val="0"/>
      <w:marRight w:val="0"/>
      <w:marTop w:val="0"/>
      <w:marBottom w:val="0"/>
      <w:divBdr>
        <w:top w:val="none" w:sz="0" w:space="0" w:color="auto"/>
        <w:left w:val="none" w:sz="0" w:space="0" w:color="auto"/>
        <w:bottom w:val="none" w:sz="0" w:space="0" w:color="auto"/>
        <w:right w:val="none" w:sz="0" w:space="0" w:color="auto"/>
      </w:divBdr>
    </w:div>
    <w:div w:id="850342489">
      <w:bodyDiv w:val="1"/>
      <w:marLeft w:val="0"/>
      <w:marRight w:val="0"/>
      <w:marTop w:val="0"/>
      <w:marBottom w:val="0"/>
      <w:divBdr>
        <w:top w:val="none" w:sz="0" w:space="0" w:color="auto"/>
        <w:left w:val="none" w:sz="0" w:space="0" w:color="auto"/>
        <w:bottom w:val="none" w:sz="0" w:space="0" w:color="auto"/>
        <w:right w:val="none" w:sz="0" w:space="0" w:color="auto"/>
      </w:divBdr>
    </w:div>
    <w:div w:id="873931094">
      <w:bodyDiv w:val="1"/>
      <w:marLeft w:val="0"/>
      <w:marRight w:val="0"/>
      <w:marTop w:val="0"/>
      <w:marBottom w:val="0"/>
      <w:divBdr>
        <w:top w:val="none" w:sz="0" w:space="0" w:color="auto"/>
        <w:left w:val="none" w:sz="0" w:space="0" w:color="auto"/>
        <w:bottom w:val="none" w:sz="0" w:space="0" w:color="auto"/>
        <w:right w:val="none" w:sz="0" w:space="0" w:color="auto"/>
      </w:divBdr>
    </w:div>
    <w:div w:id="957879570">
      <w:bodyDiv w:val="1"/>
      <w:marLeft w:val="0"/>
      <w:marRight w:val="0"/>
      <w:marTop w:val="0"/>
      <w:marBottom w:val="0"/>
      <w:divBdr>
        <w:top w:val="none" w:sz="0" w:space="0" w:color="auto"/>
        <w:left w:val="none" w:sz="0" w:space="0" w:color="auto"/>
        <w:bottom w:val="none" w:sz="0" w:space="0" w:color="auto"/>
        <w:right w:val="none" w:sz="0" w:space="0" w:color="auto"/>
      </w:divBdr>
    </w:div>
    <w:div w:id="964238754">
      <w:bodyDiv w:val="1"/>
      <w:marLeft w:val="0"/>
      <w:marRight w:val="0"/>
      <w:marTop w:val="0"/>
      <w:marBottom w:val="0"/>
      <w:divBdr>
        <w:top w:val="none" w:sz="0" w:space="0" w:color="auto"/>
        <w:left w:val="none" w:sz="0" w:space="0" w:color="auto"/>
        <w:bottom w:val="none" w:sz="0" w:space="0" w:color="auto"/>
        <w:right w:val="none" w:sz="0" w:space="0" w:color="auto"/>
      </w:divBdr>
    </w:div>
    <w:div w:id="1080295726">
      <w:bodyDiv w:val="1"/>
      <w:marLeft w:val="0"/>
      <w:marRight w:val="0"/>
      <w:marTop w:val="0"/>
      <w:marBottom w:val="0"/>
      <w:divBdr>
        <w:top w:val="none" w:sz="0" w:space="0" w:color="auto"/>
        <w:left w:val="none" w:sz="0" w:space="0" w:color="auto"/>
        <w:bottom w:val="none" w:sz="0" w:space="0" w:color="auto"/>
        <w:right w:val="none" w:sz="0" w:space="0" w:color="auto"/>
      </w:divBdr>
    </w:div>
    <w:div w:id="1115952008">
      <w:bodyDiv w:val="1"/>
      <w:marLeft w:val="0"/>
      <w:marRight w:val="0"/>
      <w:marTop w:val="0"/>
      <w:marBottom w:val="0"/>
      <w:divBdr>
        <w:top w:val="none" w:sz="0" w:space="0" w:color="auto"/>
        <w:left w:val="none" w:sz="0" w:space="0" w:color="auto"/>
        <w:bottom w:val="none" w:sz="0" w:space="0" w:color="auto"/>
        <w:right w:val="none" w:sz="0" w:space="0" w:color="auto"/>
      </w:divBdr>
    </w:div>
    <w:div w:id="115757575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18669534">
      <w:bodyDiv w:val="1"/>
      <w:marLeft w:val="0"/>
      <w:marRight w:val="0"/>
      <w:marTop w:val="0"/>
      <w:marBottom w:val="0"/>
      <w:divBdr>
        <w:top w:val="none" w:sz="0" w:space="0" w:color="auto"/>
        <w:left w:val="none" w:sz="0" w:space="0" w:color="auto"/>
        <w:bottom w:val="none" w:sz="0" w:space="0" w:color="auto"/>
        <w:right w:val="none" w:sz="0" w:space="0" w:color="auto"/>
      </w:divBdr>
    </w:div>
    <w:div w:id="1268537233">
      <w:bodyDiv w:val="1"/>
      <w:marLeft w:val="0"/>
      <w:marRight w:val="0"/>
      <w:marTop w:val="0"/>
      <w:marBottom w:val="0"/>
      <w:divBdr>
        <w:top w:val="none" w:sz="0" w:space="0" w:color="auto"/>
        <w:left w:val="none" w:sz="0" w:space="0" w:color="auto"/>
        <w:bottom w:val="none" w:sz="0" w:space="0" w:color="auto"/>
        <w:right w:val="none" w:sz="0" w:space="0" w:color="auto"/>
      </w:divBdr>
    </w:div>
    <w:div w:id="1277643475">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660304724">
      <w:bodyDiv w:val="1"/>
      <w:marLeft w:val="0"/>
      <w:marRight w:val="0"/>
      <w:marTop w:val="0"/>
      <w:marBottom w:val="0"/>
      <w:divBdr>
        <w:top w:val="none" w:sz="0" w:space="0" w:color="auto"/>
        <w:left w:val="none" w:sz="0" w:space="0" w:color="auto"/>
        <w:bottom w:val="none" w:sz="0" w:space="0" w:color="auto"/>
        <w:right w:val="none" w:sz="0" w:space="0" w:color="auto"/>
      </w:divBdr>
    </w:div>
    <w:div w:id="1690443918">
      <w:bodyDiv w:val="1"/>
      <w:marLeft w:val="0"/>
      <w:marRight w:val="0"/>
      <w:marTop w:val="0"/>
      <w:marBottom w:val="0"/>
      <w:divBdr>
        <w:top w:val="none" w:sz="0" w:space="0" w:color="auto"/>
        <w:left w:val="none" w:sz="0" w:space="0" w:color="auto"/>
        <w:bottom w:val="none" w:sz="0" w:space="0" w:color="auto"/>
        <w:right w:val="none" w:sz="0" w:space="0" w:color="auto"/>
      </w:divBdr>
    </w:div>
    <w:div w:id="1757819904">
      <w:bodyDiv w:val="1"/>
      <w:marLeft w:val="0"/>
      <w:marRight w:val="0"/>
      <w:marTop w:val="0"/>
      <w:marBottom w:val="0"/>
      <w:divBdr>
        <w:top w:val="none" w:sz="0" w:space="0" w:color="auto"/>
        <w:left w:val="none" w:sz="0" w:space="0" w:color="auto"/>
        <w:bottom w:val="none" w:sz="0" w:space="0" w:color="auto"/>
        <w:right w:val="none" w:sz="0" w:space="0" w:color="auto"/>
      </w:divBdr>
    </w:div>
    <w:div w:id="188606239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zis.cz/category/tematicke-rady/zdravotnicka-statistika/pracovni-neschopnost" TargetMode="External"/><Relationship Id="rId13" Type="http://schemas.openxmlformats.org/officeDocument/2006/relationships/hyperlink" Target="http://www.cssz.cz/cz/nemocenske-pojisteni/ucast-na-pojisten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vyvoj-pracovni-neschopnosti-pro-nemoc-a-uraz-1990-2003-sr1ec1vy2w" TargetMode="External"/><Relationship Id="rId5" Type="http://schemas.openxmlformats.org/officeDocument/2006/relationships/webSettings" Target="webSettings.xml"/><Relationship Id="rId15" Type="http://schemas.openxmlformats.org/officeDocument/2006/relationships/hyperlink" Target="http://www.mpsv.cz/cs/7" TargetMode="External"/><Relationship Id="rId10" Type="http://schemas.openxmlformats.org/officeDocument/2006/relationships/hyperlink" Target="https://www.czso.cz/csu/czso/cri/vyvoj-pracovni-neschopnosti-pro-nemoc-a-uraz-2004-az-2011-ux4n8t7uea"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cssz.cz/cz/o-cssz/informace/statistiky/nemocenska-statistika/" TargetMode="External"/><Relationship Id="rId14" Type="http://schemas.openxmlformats.org/officeDocument/2006/relationships/hyperlink" Target="http://www.cssz.cz/cz/pojisteni-osvc/ucast-na-pojisteni/nemocenske-pojisteni-osvc.htm" TargetMode="External"/><Relationship Id="rId27"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www.mpsv.cz/files/clanky/23180/Analyza_nemocenskeho_pojisteni_2015.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ALO~1\AppData\Local\Temp\Publikace%20bar%20CZ_lide%20a%20spolecnost_2016-1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C0E9B-FF41-415D-9A16-6453D09BA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spolecnost_2016-12-05.dotx</Template>
  <TotalTime>1</TotalTime>
  <Pages>20</Pages>
  <Words>7737</Words>
  <Characters>45651</Characters>
  <Application>Microsoft Office Word</Application>
  <DocSecurity>0</DocSecurity>
  <Lines>380</Lines>
  <Paragraphs>106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Hrivíková</dc:creator>
  <cp:lastModifiedBy>hrivikova2924</cp:lastModifiedBy>
  <cp:revision>2</cp:revision>
  <cp:lastPrinted>2017-10-26T13:38:00Z</cp:lastPrinted>
  <dcterms:created xsi:type="dcterms:W3CDTF">2017-10-26T13:39:00Z</dcterms:created>
  <dcterms:modified xsi:type="dcterms:W3CDTF">2017-10-26T13:39:00Z</dcterms:modified>
</cp:coreProperties>
</file>