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B459D9" w14:textId="77777777" w:rsidR="002A1048" w:rsidRDefault="002A1048" w:rsidP="00F731B3">
      <w:pPr>
        <w:pStyle w:val="Nadpis4"/>
        <w:spacing w:after="240" w:line="288" w:lineRule="auto"/>
        <w:jc w:val="left"/>
      </w:pPr>
      <w:bookmarkStart w:id="0" w:name="_GoBack"/>
      <w:bookmarkEnd w:id="0"/>
      <w:r>
        <w:t>Metodické vysvětlivky</w:t>
      </w:r>
    </w:p>
    <w:p w14:paraId="77E7B95D" w14:textId="6E86098E" w:rsidR="002A23AF" w:rsidRDefault="002A1048" w:rsidP="00F731B3">
      <w:pPr>
        <w:pStyle w:val="Normlnweb"/>
        <w:spacing w:before="0" w:beforeAutospacing="0" w:after="240" w:afterAutospacing="0" w:line="288" w:lineRule="auto"/>
        <w:rPr>
          <w:rFonts w:ascii="Arial" w:hAnsi="Arial" w:cs="Arial"/>
          <w:sz w:val="20"/>
        </w:rPr>
      </w:pPr>
      <w:r>
        <w:rPr>
          <w:rFonts w:ascii="Arial" w:hAnsi="Arial" w:cs="Arial"/>
          <w:sz w:val="20"/>
        </w:rPr>
        <w:t xml:space="preserve">Základním pojmem demografické statistiky a současně předmětem jejího sledování je „obyvatelstvo“. Terminologie Demografické příručky se vyhýbá jeho odbornému synonymu „populace“ a i neosobní „obyvatelstvo“ někdy nahrazuje termínem „obyvatelé“. V praxi české i dřívější československé demografické statistiky od roku 1950 nejsou za obyvatele považováni jen státní občané České republiky nebo bývalého Československa, ale všechny osoby, které k danému datu byly přihlášeny v daném území k trvalému pobytu, tedy i cizinci.  </w:t>
      </w:r>
    </w:p>
    <w:p w14:paraId="0FBF1555" w14:textId="77777777" w:rsidR="002A23AF" w:rsidRDefault="002A23AF" w:rsidP="00F731B3">
      <w:pPr>
        <w:pStyle w:val="Normlnweb"/>
        <w:spacing w:before="0" w:beforeAutospacing="0" w:after="240" w:afterAutospacing="0" w:line="288" w:lineRule="auto"/>
        <w:rPr>
          <w:rFonts w:ascii="Arial" w:hAnsi="Arial" w:cs="Arial"/>
          <w:sz w:val="20"/>
        </w:rPr>
      </w:pPr>
      <w:r>
        <w:rPr>
          <w:rFonts w:ascii="Arial" w:hAnsi="Arial" w:cs="Arial"/>
          <w:sz w:val="20"/>
        </w:rPr>
        <w:t>Do roku 2000 se údaje týkaly pouze obyvatel s trvalým bydlištěm v České republice (bez ohledu na jejich státní občanství), od roku 2001 v návaznosti na Sčítání lidu, domů a bytů 2001 nově i cizinců s vízy k pobytu nad 90 dnů a cizinců s azylem.</w:t>
      </w:r>
    </w:p>
    <w:p w14:paraId="30A20AC3" w14:textId="1CFEBF25" w:rsidR="002A23AF" w:rsidRDefault="002A1048" w:rsidP="00F731B3">
      <w:pPr>
        <w:pStyle w:val="Normlnweb"/>
        <w:spacing w:before="0" w:beforeAutospacing="0" w:after="240" w:afterAutospacing="0" w:line="288" w:lineRule="auto"/>
        <w:rPr>
          <w:rFonts w:ascii="Arial" w:hAnsi="Arial" w:cs="Arial"/>
          <w:sz w:val="20"/>
        </w:rPr>
      </w:pPr>
      <w:r>
        <w:rPr>
          <w:rFonts w:ascii="Arial" w:hAnsi="Arial" w:cs="Arial"/>
          <w:sz w:val="20"/>
        </w:rPr>
        <w:t>Od 1. 5. 2004</w:t>
      </w:r>
      <w:r w:rsidR="003D6160">
        <w:rPr>
          <w:rFonts w:ascii="Arial" w:hAnsi="Arial" w:cs="Arial"/>
          <w:sz w:val="20"/>
        </w:rPr>
        <w:t xml:space="preserve"> (ve vazbě na vstup ČR do Evropské unie)</w:t>
      </w:r>
      <w:r w:rsidR="003D6160" w:rsidDel="003D6160">
        <w:rPr>
          <w:rFonts w:ascii="Arial" w:hAnsi="Arial" w:cs="Arial"/>
          <w:sz w:val="20"/>
        </w:rPr>
        <w:t xml:space="preserve"> </w:t>
      </w:r>
      <w:r>
        <w:rPr>
          <w:rFonts w:ascii="Arial" w:hAnsi="Arial" w:cs="Arial"/>
          <w:sz w:val="20"/>
        </w:rPr>
        <w:t>se</w:t>
      </w:r>
      <w:r w:rsidR="002A23AF">
        <w:rPr>
          <w:rFonts w:ascii="Arial" w:hAnsi="Arial" w:cs="Arial"/>
          <w:sz w:val="20"/>
        </w:rPr>
        <w:t xml:space="preserve"> veškeré</w:t>
      </w:r>
      <w:r>
        <w:rPr>
          <w:rFonts w:ascii="Arial" w:hAnsi="Arial" w:cs="Arial"/>
          <w:sz w:val="20"/>
        </w:rPr>
        <w:t xml:space="preserve"> údaje týkají občanů </w:t>
      </w:r>
      <w:r w:rsidR="002A23AF">
        <w:rPr>
          <w:rFonts w:ascii="Arial" w:hAnsi="Arial" w:cs="Arial"/>
          <w:sz w:val="20"/>
        </w:rPr>
        <w:t xml:space="preserve">České republiky a cizinců s trvalým pobytem v České republice, občanů třetích zemí </w:t>
      </w:r>
      <w:r>
        <w:rPr>
          <w:rFonts w:ascii="Arial" w:hAnsi="Arial" w:cs="Arial"/>
          <w:sz w:val="20"/>
        </w:rPr>
        <w:t>s přechodným pobytem na území Č</w:t>
      </w:r>
      <w:r w:rsidR="002A23AF">
        <w:rPr>
          <w:rFonts w:ascii="Arial" w:hAnsi="Arial" w:cs="Arial"/>
          <w:sz w:val="20"/>
        </w:rPr>
        <w:t>eské republiky</w:t>
      </w:r>
      <w:r>
        <w:rPr>
          <w:rFonts w:ascii="Arial" w:hAnsi="Arial" w:cs="Arial"/>
          <w:sz w:val="20"/>
        </w:rPr>
        <w:t xml:space="preserve"> </w:t>
      </w:r>
      <w:r w:rsidR="002A23AF">
        <w:rPr>
          <w:rFonts w:ascii="Arial" w:hAnsi="Arial" w:cs="Arial"/>
          <w:sz w:val="20"/>
        </w:rPr>
        <w:t>n</w:t>
      </w:r>
      <w:r>
        <w:rPr>
          <w:rFonts w:ascii="Arial" w:hAnsi="Arial" w:cs="Arial"/>
          <w:sz w:val="20"/>
        </w:rPr>
        <w:t xml:space="preserve">a </w:t>
      </w:r>
      <w:r w:rsidR="002A23AF">
        <w:rPr>
          <w:rFonts w:ascii="Arial" w:hAnsi="Arial" w:cs="Arial"/>
          <w:sz w:val="20"/>
        </w:rPr>
        <w:t xml:space="preserve">základě dlouhodobého víza (nad 90 dnů) nebo </w:t>
      </w:r>
      <w:r w:rsidR="001636CB">
        <w:rPr>
          <w:rFonts w:ascii="Arial" w:hAnsi="Arial" w:cs="Arial"/>
          <w:sz w:val="20"/>
        </w:rPr>
        <w:t xml:space="preserve">povolení k </w:t>
      </w:r>
      <w:r>
        <w:rPr>
          <w:rFonts w:ascii="Arial" w:hAnsi="Arial" w:cs="Arial"/>
          <w:sz w:val="20"/>
        </w:rPr>
        <w:t>dlouhodob</w:t>
      </w:r>
      <w:r w:rsidR="001636CB">
        <w:rPr>
          <w:rFonts w:ascii="Arial" w:hAnsi="Arial" w:cs="Arial"/>
          <w:sz w:val="20"/>
        </w:rPr>
        <w:t>ému</w:t>
      </w:r>
      <w:r>
        <w:rPr>
          <w:rFonts w:ascii="Arial" w:hAnsi="Arial" w:cs="Arial"/>
          <w:sz w:val="20"/>
        </w:rPr>
        <w:t xml:space="preserve"> pobyt</w:t>
      </w:r>
      <w:r w:rsidR="001636CB">
        <w:rPr>
          <w:rFonts w:ascii="Arial" w:hAnsi="Arial" w:cs="Arial"/>
          <w:sz w:val="20"/>
        </w:rPr>
        <w:t>u</w:t>
      </w:r>
      <w:r w:rsidR="002A23AF">
        <w:rPr>
          <w:rFonts w:ascii="Arial" w:hAnsi="Arial" w:cs="Arial"/>
          <w:sz w:val="20"/>
        </w:rPr>
        <w:t>, občanů zemí EU, Norska, Švýcarska, Islandu, Lichtenštejnska a jejich rodinných příslušníků s hlášeným přechodným pobytem na území České republiky a cizinců s platným azylem v České republice</w:t>
      </w:r>
      <w:r>
        <w:rPr>
          <w:rFonts w:ascii="Arial" w:hAnsi="Arial" w:cs="Arial"/>
          <w:sz w:val="20"/>
        </w:rPr>
        <w:t xml:space="preserve">. </w:t>
      </w:r>
    </w:p>
    <w:p w14:paraId="7D94F5F1" w14:textId="77777777"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sz w:val="20"/>
        </w:rPr>
        <w:t>Synonymem „obyvatel přihlášených k trvalému pobytu“ jsou „(trvale) bydlící obyvatelé“,</w:t>
      </w:r>
      <w:r>
        <w:rPr>
          <w:rFonts w:ascii="Arial" w:hAnsi="Arial" w:cs="Arial"/>
          <w:b/>
          <w:bCs/>
          <w:sz w:val="20"/>
        </w:rPr>
        <w:t xml:space="preserve"> (trvale) bydlící obyvatelstvo</w:t>
      </w:r>
      <w:r>
        <w:rPr>
          <w:rFonts w:ascii="Arial" w:hAnsi="Arial" w:cs="Arial"/>
          <w:sz w:val="20"/>
        </w:rPr>
        <w:t xml:space="preserve">. V tom se současné pojetí statisticky sledovaného obyvatelstva liší od pojetí aplikovaného naposledy při sčítání lidu v roce 1950, kdy předmětem sledování bylo </w:t>
      </w:r>
      <w:r>
        <w:rPr>
          <w:rFonts w:ascii="Arial" w:hAnsi="Arial" w:cs="Arial"/>
          <w:b/>
          <w:bCs/>
          <w:sz w:val="20"/>
        </w:rPr>
        <w:t>přítomné obyvatelstvo</w:t>
      </w:r>
      <w:r>
        <w:rPr>
          <w:rFonts w:ascii="Arial" w:hAnsi="Arial" w:cs="Arial"/>
          <w:sz w:val="20"/>
        </w:rPr>
        <w:t xml:space="preserve">, definované prostou přítomností v místě k datu sčítání lidu. Z koncepce přítomného obyvatelstva proto vycházejí veškeré časové řady statistiky obyvatelstva do roku 1950, novější časové řady pak vychází z koncepce bydlícího obyvatelstva. </w:t>
      </w:r>
      <w:r w:rsidRPr="00FB3746">
        <w:rPr>
          <w:rFonts w:ascii="Arial" w:hAnsi="Arial" w:cs="Arial"/>
          <w:sz w:val="20"/>
        </w:rPr>
        <w:t>Rozdíly v údajích mezi počty „přítomných“ a „bydlících“ obyvatel však nikdy nebyly podstatné a data založená na koncepci přítomného obyvatelstva jsou srovnatelná s daty vycházejícími z koncepce obyvatelstva bydlícího.</w:t>
      </w:r>
      <w:r>
        <w:rPr>
          <w:rFonts w:ascii="Arial" w:hAnsi="Arial" w:cs="Arial"/>
          <w:sz w:val="20"/>
        </w:rPr>
        <w:t xml:space="preserve"> </w:t>
      </w:r>
    </w:p>
    <w:p w14:paraId="56AC1888" w14:textId="77777777" w:rsidR="00DC0C01" w:rsidRDefault="00DC0C01" w:rsidP="00F731B3">
      <w:pPr>
        <w:pStyle w:val="Normlnweb"/>
        <w:spacing w:before="0" w:beforeAutospacing="0" w:after="240" w:afterAutospacing="0" w:line="288" w:lineRule="auto"/>
        <w:rPr>
          <w:rFonts w:ascii="Arial" w:hAnsi="Arial" w:cs="Arial"/>
          <w:bCs/>
          <w:sz w:val="20"/>
        </w:rPr>
      </w:pPr>
      <w:r>
        <w:rPr>
          <w:rFonts w:ascii="Arial" w:hAnsi="Arial" w:cs="Arial"/>
          <w:sz w:val="20"/>
        </w:rPr>
        <w:t xml:space="preserve">Odlišné pojetí bydlícího obyvatelstva představují údaje z posledního sčítání lidu, domů a bytů k 26. březnu 2011, které poprvé v historii zohledňují koncept obvyklého pobytu osob. </w:t>
      </w:r>
      <w:r w:rsidRPr="00DC0C01">
        <w:rPr>
          <w:rFonts w:ascii="Arial" w:hAnsi="Arial" w:cs="Arial"/>
          <w:sz w:val="20"/>
        </w:rPr>
        <w:t>Místo obvyklého pobytu osoby</w:t>
      </w:r>
      <w:r>
        <w:rPr>
          <w:rFonts w:ascii="Arial" w:hAnsi="Arial" w:cs="Arial"/>
          <w:sz w:val="20"/>
        </w:rPr>
        <w:t xml:space="preserve"> bylo definováno jako místo, kde osoba obvykle tráví dobu svého každodenního odpočinku (bez ohledu na dočasnou nepřítomnost) a kde je členem konkrétní domácnosti; mělo by proto lépe odpovídat skutečnému bydlišti osoby, na rozdíl od trvalého pobytu, který může mít v některých případech spíše evidenční charakter. Místo obvyklého pobytu osoby bylo určující nejen pro územní třídění, ale i pro zpracování domácností a určení obydlenosti domu nebo bytu. Veškeré </w:t>
      </w:r>
      <w:r>
        <w:rPr>
          <w:rFonts w:ascii="Arial" w:hAnsi="Arial" w:cs="Arial"/>
          <w:b/>
          <w:sz w:val="20"/>
        </w:rPr>
        <w:t xml:space="preserve">údaje ze sčítání 2011 </w:t>
      </w:r>
      <w:r>
        <w:rPr>
          <w:rFonts w:ascii="Arial" w:hAnsi="Arial" w:cs="Arial"/>
          <w:sz w:val="20"/>
        </w:rPr>
        <w:t xml:space="preserve">v této publikaci jsou proto uváděny </w:t>
      </w:r>
      <w:r>
        <w:rPr>
          <w:rFonts w:ascii="Arial" w:hAnsi="Arial" w:cs="Arial"/>
          <w:b/>
          <w:sz w:val="20"/>
        </w:rPr>
        <w:t>za obvykle bydlící obyvatelstvo</w:t>
      </w:r>
      <w:r>
        <w:rPr>
          <w:rFonts w:ascii="Arial" w:hAnsi="Arial" w:cs="Arial"/>
          <w:sz w:val="20"/>
        </w:rPr>
        <w:t xml:space="preserve">. Ostatní </w:t>
      </w:r>
      <w:r w:rsidR="00BC47FA">
        <w:rPr>
          <w:rFonts w:ascii="Arial" w:hAnsi="Arial" w:cs="Arial"/>
          <w:sz w:val="20"/>
        </w:rPr>
        <w:t xml:space="preserve">údaje o počtu obyvatel a údaje o </w:t>
      </w:r>
      <w:r>
        <w:rPr>
          <w:rFonts w:ascii="Arial" w:hAnsi="Arial" w:cs="Arial"/>
          <w:sz w:val="20"/>
        </w:rPr>
        <w:t>demografick</w:t>
      </w:r>
      <w:r w:rsidR="00BC47FA">
        <w:rPr>
          <w:rFonts w:ascii="Arial" w:hAnsi="Arial" w:cs="Arial"/>
          <w:sz w:val="20"/>
        </w:rPr>
        <w:t>ých</w:t>
      </w:r>
      <w:r>
        <w:rPr>
          <w:rFonts w:ascii="Arial" w:hAnsi="Arial" w:cs="Arial"/>
          <w:sz w:val="20"/>
        </w:rPr>
        <w:t xml:space="preserve"> </w:t>
      </w:r>
      <w:r w:rsidR="00BC47FA">
        <w:rPr>
          <w:rFonts w:ascii="Arial" w:hAnsi="Arial" w:cs="Arial"/>
          <w:sz w:val="20"/>
        </w:rPr>
        <w:t>událostech</w:t>
      </w:r>
      <w:r>
        <w:rPr>
          <w:rFonts w:ascii="Arial" w:hAnsi="Arial" w:cs="Arial"/>
          <w:bCs/>
          <w:sz w:val="20"/>
        </w:rPr>
        <w:t xml:space="preserve"> </w:t>
      </w:r>
      <w:r w:rsidR="00DB17EC">
        <w:rPr>
          <w:rFonts w:ascii="Arial" w:hAnsi="Arial" w:cs="Arial"/>
          <w:bCs/>
          <w:sz w:val="20"/>
        </w:rPr>
        <w:t>jsou</w:t>
      </w:r>
      <w:r>
        <w:rPr>
          <w:rFonts w:ascii="Arial" w:hAnsi="Arial" w:cs="Arial"/>
          <w:bCs/>
          <w:sz w:val="20"/>
        </w:rPr>
        <w:t xml:space="preserve"> i po roce 2011 nadále vázány na trvalý pobyt osob, resp. hlášený pobyt výše uvedených skupin cizinců.</w:t>
      </w:r>
    </w:p>
    <w:p w14:paraId="23360E85" w14:textId="77777777"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sz w:val="20"/>
        </w:rPr>
        <w:t xml:space="preserve">Základem informací o demografické struktuře obyvatelstva a jejích změnách </w:t>
      </w:r>
      <w:r w:rsidR="00D26BBE">
        <w:rPr>
          <w:rFonts w:ascii="Arial" w:hAnsi="Arial" w:cs="Arial"/>
          <w:sz w:val="20"/>
        </w:rPr>
        <w:t xml:space="preserve">jsou </w:t>
      </w:r>
      <w:r>
        <w:rPr>
          <w:rFonts w:ascii="Arial" w:hAnsi="Arial" w:cs="Arial"/>
          <w:sz w:val="20"/>
        </w:rPr>
        <w:t xml:space="preserve">periodická </w:t>
      </w:r>
      <w:r>
        <w:rPr>
          <w:rFonts w:ascii="Arial" w:hAnsi="Arial" w:cs="Arial"/>
          <w:b/>
          <w:bCs/>
          <w:sz w:val="20"/>
        </w:rPr>
        <w:t>sčítání lidu, domů a bytů</w:t>
      </w:r>
      <w:r>
        <w:rPr>
          <w:rFonts w:ascii="Arial" w:hAnsi="Arial" w:cs="Arial"/>
          <w:sz w:val="20"/>
        </w:rPr>
        <w:t xml:space="preserve">. Na data zjištěná sčítáním navazují </w:t>
      </w:r>
      <w:proofErr w:type="spellStart"/>
      <w:r>
        <w:rPr>
          <w:rFonts w:ascii="Arial" w:hAnsi="Arial" w:cs="Arial"/>
          <w:sz w:val="20"/>
        </w:rPr>
        <w:t>intercenzální</w:t>
      </w:r>
      <w:proofErr w:type="spellEnd"/>
      <w:r>
        <w:rPr>
          <w:rFonts w:ascii="Arial" w:hAnsi="Arial" w:cs="Arial"/>
          <w:sz w:val="20"/>
        </w:rPr>
        <w:t xml:space="preserve"> </w:t>
      </w:r>
      <w:r>
        <w:rPr>
          <w:rFonts w:ascii="Arial" w:hAnsi="Arial" w:cs="Arial"/>
          <w:b/>
          <w:bCs/>
          <w:sz w:val="20"/>
        </w:rPr>
        <w:t>statistické bilance počtu obyvatel</w:t>
      </w:r>
      <w:r>
        <w:rPr>
          <w:rFonts w:ascii="Arial" w:hAnsi="Arial" w:cs="Arial"/>
          <w:bCs/>
          <w:sz w:val="20"/>
        </w:rPr>
        <w:t xml:space="preserve"> a každoročně zpracovávané </w:t>
      </w:r>
      <w:r>
        <w:rPr>
          <w:rFonts w:ascii="Arial" w:hAnsi="Arial" w:cs="Arial"/>
          <w:b/>
          <w:bCs/>
          <w:sz w:val="20"/>
        </w:rPr>
        <w:t>statistiky sňatků, rozvodů, narozených,</w:t>
      </w:r>
      <w:r>
        <w:rPr>
          <w:rFonts w:ascii="Arial" w:hAnsi="Arial" w:cs="Arial"/>
          <w:b/>
          <w:sz w:val="20"/>
        </w:rPr>
        <w:t xml:space="preserve"> zemřelých, potratů a stěhování</w:t>
      </w:r>
      <w:r>
        <w:rPr>
          <w:rFonts w:ascii="Arial" w:hAnsi="Arial" w:cs="Arial"/>
          <w:sz w:val="20"/>
        </w:rPr>
        <w:t xml:space="preserve">. Ty </w:t>
      </w:r>
      <w:r w:rsidR="003325FD">
        <w:rPr>
          <w:rFonts w:ascii="Arial" w:hAnsi="Arial" w:cs="Arial"/>
          <w:sz w:val="20"/>
        </w:rPr>
        <w:t xml:space="preserve">aktuálně </w:t>
      </w:r>
      <w:r>
        <w:rPr>
          <w:rFonts w:ascii="Arial" w:hAnsi="Arial" w:cs="Arial"/>
          <w:sz w:val="20"/>
        </w:rPr>
        <w:t>vycházejí ze zpracování statistických hlášení o sňatcích, narozeních a úmrtích, poskytovaných matri</w:t>
      </w:r>
      <w:r w:rsidR="0079511B">
        <w:rPr>
          <w:rFonts w:ascii="Arial" w:hAnsi="Arial" w:cs="Arial"/>
          <w:sz w:val="20"/>
        </w:rPr>
        <w:t>čními úřady</w:t>
      </w:r>
      <w:r>
        <w:rPr>
          <w:rFonts w:ascii="Arial" w:hAnsi="Arial" w:cs="Arial"/>
          <w:sz w:val="20"/>
        </w:rPr>
        <w:t>, a ze zpracování dat přebíraných z jiných informačních systémů. Zdrojem dat o rozvodech je od roku 2007 Informační systém Ministerstva spravedlnosti ČR (před rokem 2007 byla statistika založena na zpracování hlášení o rozvodu)</w:t>
      </w:r>
      <w:r w:rsidR="003325FD">
        <w:rPr>
          <w:rFonts w:ascii="Arial" w:hAnsi="Arial" w:cs="Arial"/>
          <w:sz w:val="20"/>
        </w:rPr>
        <w:t>.</w:t>
      </w:r>
      <w:r>
        <w:rPr>
          <w:rFonts w:ascii="Arial" w:hAnsi="Arial" w:cs="Arial"/>
          <w:sz w:val="20"/>
        </w:rPr>
        <w:t xml:space="preserve"> </w:t>
      </w:r>
      <w:r w:rsidR="003325FD">
        <w:rPr>
          <w:rFonts w:ascii="Arial" w:hAnsi="Arial" w:cs="Arial"/>
          <w:sz w:val="20"/>
        </w:rPr>
        <w:t>Ú</w:t>
      </w:r>
      <w:r>
        <w:rPr>
          <w:rFonts w:ascii="Arial" w:hAnsi="Arial" w:cs="Arial"/>
          <w:sz w:val="20"/>
        </w:rPr>
        <w:t xml:space="preserve">daje o potratech </w:t>
      </w:r>
      <w:r w:rsidR="003325FD">
        <w:rPr>
          <w:rFonts w:ascii="Arial" w:hAnsi="Arial" w:cs="Arial"/>
          <w:sz w:val="20"/>
        </w:rPr>
        <w:t xml:space="preserve">a od roku 2013 </w:t>
      </w:r>
      <w:r w:rsidR="002C5155">
        <w:rPr>
          <w:rFonts w:ascii="Arial" w:hAnsi="Arial" w:cs="Arial"/>
          <w:sz w:val="20"/>
        </w:rPr>
        <w:t xml:space="preserve">také </w:t>
      </w:r>
      <w:r w:rsidR="003325FD">
        <w:rPr>
          <w:rFonts w:ascii="Arial" w:hAnsi="Arial" w:cs="Arial"/>
          <w:sz w:val="20"/>
        </w:rPr>
        <w:t xml:space="preserve">údaje o příčinách smrti </w:t>
      </w:r>
      <w:r>
        <w:rPr>
          <w:rFonts w:ascii="Arial" w:hAnsi="Arial" w:cs="Arial"/>
          <w:sz w:val="20"/>
        </w:rPr>
        <w:t>poskytuje ČSÚ Ústav zdravotnických informací a statistiky ČR (ÚZIS ČR)</w:t>
      </w:r>
      <w:r w:rsidR="003325FD">
        <w:rPr>
          <w:rFonts w:ascii="Arial" w:hAnsi="Arial" w:cs="Arial"/>
          <w:sz w:val="20"/>
        </w:rPr>
        <w:t>. D</w:t>
      </w:r>
      <w:r>
        <w:rPr>
          <w:rFonts w:ascii="Arial" w:hAnsi="Arial" w:cs="Arial"/>
          <w:sz w:val="20"/>
        </w:rPr>
        <w:t xml:space="preserve">ata o stěhování </w:t>
      </w:r>
      <w:r>
        <w:rPr>
          <w:rFonts w:ascii="Arial" w:hAnsi="Arial" w:cs="Arial"/>
          <w:color w:val="000000"/>
          <w:sz w:val="20"/>
        </w:rPr>
        <w:t>přebírá ČSÚ od roku 2001 (zahraniční stěhování cizinců), resp. 2005</w:t>
      </w:r>
      <w:r w:rsidR="00D37AE9">
        <w:rPr>
          <w:rFonts w:ascii="Arial" w:hAnsi="Arial" w:cs="Arial"/>
          <w:color w:val="000000"/>
          <w:sz w:val="20"/>
        </w:rPr>
        <w:t>,</w:t>
      </w:r>
      <w:r>
        <w:rPr>
          <w:rFonts w:ascii="Arial" w:hAnsi="Arial" w:cs="Arial"/>
          <w:color w:val="000000"/>
          <w:sz w:val="20"/>
        </w:rPr>
        <w:t xml:space="preserve"> elektronicky z informačních systémů Ředitelství služby cizinecké policie a Ministerstva vnitra ČR (před rokem 2005 byla statistika založena na zpracování hlášení o stěhování).</w:t>
      </w:r>
      <w:r>
        <w:rPr>
          <w:rFonts w:ascii="Arial" w:hAnsi="Arial" w:cs="Arial"/>
          <w:sz w:val="20"/>
        </w:rPr>
        <w:t xml:space="preserve"> Při zajišťování vstupů a jejich zpracování je statistickým orgánům uložena a v praxi zabezpečena povinnost ochrany individuálních dat.</w:t>
      </w:r>
    </w:p>
    <w:p w14:paraId="5BC50B6D" w14:textId="77777777" w:rsidR="003D6160" w:rsidRDefault="003D6160" w:rsidP="003D6160">
      <w:pPr>
        <w:pStyle w:val="Normlnweb"/>
        <w:spacing w:before="0" w:beforeAutospacing="0" w:after="240" w:afterAutospacing="0" w:line="288" w:lineRule="auto"/>
        <w:rPr>
          <w:rFonts w:ascii="Arial" w:hAnsi="Arial" w:cs="Arial"/>
          <w:sz w:val="20"/>
        </w:rPr>
      </w:pPr>
      <w:r>
        <w:rPr>
          <w:rFonts w:ascii="Arial" w:hAnsi="Arial" w:cs="Arial"/>
          <w:sz w:val="20"/>
        </w:rPr>
        <w:lastRenderedPageBreak/>
        <w:t xml:space="preserve">Údaje zohledňují i události (sňatky, narození a úmrtí) </w:t>
      </w:r>
      <w:r w:rsidRPr="00FD11E7">
        <w:rPr>
          <w:rFonts w:ascii="Arial" w:hAnsi="Arial" w:cs="Arial"/>
          <w:sz w:val="20"/>
        </w:rPr>
        <w:t>českých</w:t>
      </w:r>
      <w:r>
        <w:rPr>
          <w:rFonts w:ascii="Arial" w:hAnsi="Arial" w:cs="Arial"/>
          <w:sz w:val="20"/>
        </w:rPr>
        <w:t xml:space="preserve"> občanů s trvalým pobytem na území ČR, které nastaly v cizině a byly zaregistrovány zvláštní matrikou v Brně.</w:t>
      </w:r>
    </w:p>
    <w:p w14:paraId="6BD7DA7B" w14:textId="77777777" w:rsidR="002A1048" w:rsidRDefault="001636CB" w:rsidP="00F731B3">
      <w:pPr>
        <w:pStyle w:val="Normlnweb"/>
        <w:spacing w:before="0" w:beforeAutospacing="0" w:after="240" w:afterAutospacing="0" w:line="288" w:lineRule="auto"/>
        <w:rPr>
          <w:rFonts w:ascii="Arial" w:hAnsi="Arial" w:cs="Arial"/>
          <w:sz w:val="20"/>
        </w:rPr>
      </w:pPr>
      <w:r>
        <w:rPr>
          <w:rFonts w:ascii="Arial" w:hAnsi="Arial" w:cs="Arial"/>
          <w:sz w:val="20"/>
        </w:rPr>
        <w:t xml:space="preserve">Územní členění výsledků respektuje ústavní zákon č. 347/1997 Sb., o vytvoření </w:t>
      </w:r>
      <w:r w:rsidR="003F7A6F">
        <w:rPr>
          <w:rFonts w:ascii="Arial" w:hAnsi="Arial" w:cs="Arial"/>
          <w:sz w:val="20"/>
        </w:rPr>
        <w:t xml:space="preserve">vyšších územních samosprávných celků, </w:t>
      </w:r>
      <w:r>
        <w:rPr>
          <w:rFonts w:ascii="Arial" w:hAnsi="Arial" w:cs="Arial"/>
          <w:sz w:val="20"/>
        </w:rPr>
        <w:t xml:space="preserve">v platném znění, zákon č. 387/2004 Sb., o změnách hranic krajů a klasifikaci CZ-NUTS, zavedou opatřením ČSÚ ze dne 27. 4. 1999. Od 1. 1. 2008 je úroveň okresů NUTS 4 nahrazena, v souladu se systémem </w:t>
      </w:r>
      <w:proofErr w:type="spellStart"/>
      <w:r>
        <w:rPr>
          <w:rFonts w:ascii="Arial" w:hAnsi="Arial" w:cs="Arial"/>
          <w:sz w:val="20"/>
        </w:rPr>
        <w:t>Eurostatu</w:t>
      </w:r>
      <w:proofErr w:type="spellEnd"/>
      <w:r>
        <w:rPr>
          <w:rFonts w:ascii="Arial" w:hAnsi="Arial" w:cs="Arial"/>
          <w:sz w:val="20"/>
        </w:rPr>
        <w:t>, klasifikací LAU (</w:t>
      </w:r>
      <w:proofErr w:type="spellStart"/>
      <w:r>
        <w:rPr>
          <w:rFonts w:ascii="Arial" w:hAnsi="Arial" w:cs="Arial"/>
          <w:sz w:val="20"/>
        </w:rPr>
        <w:t>Local</w:t>
      </w:r>
      <w:proofErr w:type="spellEnd"/>
      <w:r>
        <w:rPr>
          <w:rFonts w:ascii="Arial" w:hAnsi="Arial" w:cs="Arial"/>
          <w:sz w:val="20"/>
        </w:rPr>
        <w:t xml:space="preserve"> </w:t>
      </w:r>
      <w:proofErr w:type="spellStart"/>
      <w:r>
        <w:rPr>
          <w:rFonts w:ascii="Arial" w:hAnsi="Arial" w:cs="Arial"/>
          <w:sz w:val="20"/>
        </w:rPr>
        <w:t>Administrative</w:t>
      </w:r>
      <w:proofErr w:type="spellEnd"/>
      <w:r>
        <w:rPr>
          <w:rFonts w:ascii="Arial" w:hAnsi="Arial" w:cs="Arial"/>
          <w:sz w:val="20"/>
        </w:rPr>
        <w:t xml:space="preserve"> </w:t>
      </w:r>
      <w:proofErr w:type="spellStart"/>
      <w:r>
        <w:rPr>
          <w:rFonts w:ascii="Arial" w:hAnsi="Arial" w:cs="Arial"/>
          <w:sz w:val="20"/>
        </w:rPr>
        <w:t>Units</w:t>
      </w:r>
      <w:proofErr w:type="spellEnd"/>
      <w:r>
        <w:rPr>
          <w:rFonts w:ascii="Arial" w:hAnsi="Arial" w:cs="Arial"/>
          <w:sz w:val="20"/>
        </w:rPr>
        <w:t>), konkrétně úrovní LAU 1. Pokud není uvedeno jinak, územní členění odpovídá stavu platnému k 1. 1. daného roku.</w:t>
      </w:r>
    </w:p>
    <w:p w14:paraId="52E59C8A" w14:textId="77777777" w:rsidR="002A1048" w:rsidRDefault="002A1048" w:rsidP="00F731B3">
      <w:pPr>
        <w:pStyle w:val="Normlnweb"/>
        <w:spacing w:before="0" w:beforeAutospacing="0" w:after="240" w:afterAutospacing="0" w:line="288" w:lineRule="auto"/>
        <w:rPr>
          <w:rFonts w:ascii="Arial" w:hAnsi="Arial" w:cs="Arial"/>
          <w:b/>
          <w:bCs/>
          <w:sz w:val="20"/>
        </w:rPr>
      </w:pPr>
      <w:r>
        <w:rPr>
          <w:rFonts w:ascii="Arial" w:hAnsi="Arial" w:cs="Arial"/>
          <w:b/>
          <w:bCs/>
          <w:sz w:val="20"/>
        </w:rPr>
        <w:t>Některé z pojmů použitých v publikaci:</w:t>
      </w:r>
    </w:p>
    <w:p w14:paraId="4DB33DB6" w14:textId="77777777"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b/>
          <w:bCs/>
          <w:sz w:val="20"/>
        </w:rPr>
        <w:t>Střední stav obyvatelstva</w:t>
      </w:r>
      <w:r>
        <w:rPr>
          <w:rFonts w:ascii="Arial" w:hAnsi="Arial" w:cs="Arial"/>
          <w:sz w:val="20"/>
        </w:rPr>
        <w:t xml:space="preserve"> – počet obyvatel daného území v okamžiku, který byl zvolen za střed sledovaného období. Za střední stav obyvatelstva v kalendářním roce je považován počet obyvatel daného území o půlnoci z 30. 6. na 1. 7. sledovaného roku, udávaný jako „stav k 1. 7.“ V některých jiných zemích je střední stav konstruován odlišně – jako aritmetický průměr počátečního a koncového stavu.</w:t>
      </w:r>
    </w:p>
    <w:p w14:paraId="70535850" w14:textId="77777777"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b/>
          <w:bCs/>
          <w:sz w:val="20"/>
        </w:rPr>
        <w:t>Koncový stav obyvatelstva</w:t>
      </w:r>
      <w:r>
        <w:rPr>
          <w:rFonts w:ascii="Arial" w:hAnsi="Arial" w:cs="Arial"/>
          <w:sz w:val="20"/>
        </w:rPr>
        <w:t xml:space="preserve"> – počet obyvatel daného území v okamžiku, kterým končí stanovené období. Stanoveným obdobím je zpravidla kalendářní rok. V tom případě konečný stav obyvatelstva vyjadřuje počet obyvatel ve 24 hodin 31. prosince stanoveného roku.</w:t>
      </w:r>
    </w:p>
    <w:p w14:paraId="486FF62A" w14:textId="77777777"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b/>
          <w:bCs/>
          <w:sz w:val="20"/>
        </w:rPr>
        <w:t>Věková struktura obyvatelstva</w:t>
      </w:r>
      <w:r>
        <w:rPr>
          <w:rFonts w:ascii="Arial" w:hAnsi="Arial" w:cs="Arial"/>
          <w:sz w:val="20"/>
        </w:rPr>
        <w:t xml:space="preserve"> je výchozím uspořádáním demografických dat pro jakoukoli demografickou analýzu. Obyvatelstvo se třídí podle jednoletých věkových skupin (jednotek věku) nebo zkráceně podle pětiletých věkových skupin, příp. i podle jinak definovaných věkových kategorií (např. děti mladší 15 let, senioři ve věku 65 a více let, ženy ve fertilním </w:t>
      </w:r>
      <w:r w:rsidR="00BC47FA">
        <w:rPr>
          <w:rFonts w:ascii="Arial" w:hAnsi="Arial" w:cs="Arial"/>
          <w:sz w:val="20"/>
        </w:rPr>
        <w:t xml:space="preserve">(reprodukčním) </w:t>
      </w:r>
      <w:r>
        <w:rPr>
          <w:rFonts w:ascii="Arial" w:hAnsi="Arial" w:cs="Arial"/>
          <w:sz w:val="20"/>
        </w:rPr>
        <w:t>věku)</w:t>
      </w:r>
      <w:r w:rsidR="00683A7D">
        <w:rPr>
          <w:rStyle w:val="Znakapoznpodarou"/>
          <w:rFonts w:ascii="Arial" w:hAnsi="Arial" w:cs="Arial"/>
          <w:sz w:val="20"/>
        </w:rPr>
        <w:footnoteReference w:id="1"/>
      </w:r>
      <w:r>
        <w:rPr>
          <w:rFonts w:ascii="Arial" w:hAnsi="Arial" w:cs="Arial"/>
          <w:sz w:val="20"/>
        </w:rPr>
        <w:t>.</w:t>
      </w:r>
      <w:r w:rsidR="00683A7D">
        <w:rPr>
          <w:rFonts w:ascii="Arial" w:hAnsi="Arial" w:cs="Arial"/>
          <w:sz w:val="20"/>
        </w:rPr>
        <w:t xml:space="preserve"> </w:t>
      </w:r>
      <w:r>
        <w:rPr>
          <w:rFonts w:ascii="Arial" w:hAnsi="Arial" w:cs="Arial"/>
          <w:sz w:val="20"/>
        </w:rPr>
        <w:t xml:space="preserve">Věkem obyvatele se v demografické statistice </w:t>
      </w:r>
      <w:r w:rsidR="00BC47FA">
        <w:rPr>
          <w:rFonts w:ascii="Arial" w:hAnsi="Arial" w:cs="Arial"/>
          <w:sz w:val="20"/>
        </w:rPr>
        <w:t xml:space="preserve">ČR </w:t>
      </w:r>
      <w:r>
        <w:rPr>
          <w:rFonts w:ascii="Arial" w:hAnsi="Arial" w:cs="Arial"/>
          <w:sz w:val="20"/>
        </w:rPr>
        <w:t>rozumí dokončený věk, jehož osoba dosáhla v okamžiku zjišťování, tedy věk při posledních narozeninách.</w:t>
      </w:r>
    </w:p>
    <w:p w14:paraId="0A4381E7" w14:textId="77777777" w:rsidR="00683A7D" w:rsidRDefault="009C68D9" w:rsidP="00F731B3">
      <w:pPr>
        <w:pStyle w:val="Normlnweb"/>
        <w:spacing w:before="0" w:beforeAutospacing="0" w:after="240" w:afterAutospacing="0" w:line="288" w:lineRule="auto"/>
        <w:rPr>
          <w:rFonts w:ascii="Arial" w:hAnsi="Arial" w:cs="Arial"/>
          <w:sz w:val="20"/>
        </w:rPr>
      </w:pPr>
      <w:r>
        <w:rPr>
          <w:rFonts w:ascii="Arial" w:hAnsi="Arial" w:cs="Arial"/>
          <w:b/>
          <w:bCs/>
          <w:sz w:val="20"/>
        </w:rPr>
        <w:t>I</w:t>
      </w:r>
      <w:r w:rsidR="002A1048">
        <w:rPr>
          <w:rFonts w:ascii="Arial" w:hAnsi="Arial" w:cs="Arial"/>
          <w:b/>
          <w:bCs/>
          <w:sz w:val="20"/>
        </w:rPr>
        <w:t>ndex stáří</w:t>
      </w:r>
      <w:r>
        <w:rPr>
          <w:rFonts w:ascii="Arial" w:hAnsi="Arial" w:cs="Arial"/>
          <w:sz w:val="20"/>
        </w:rPr>
        <w:t xml:space="preserve"> </w:t>
      </w:r>
      <w:r w:rsidR="00683A7D">
        <w:rPr>
          <w:rFonts w:ascii="Arial" w:hAnsi="Arial" w:cs="Arial"/>
          <w:sz w:val="20"/>
        </w:rPr>
        <w:t xml:space="preserve">– </w:t>
      </w:r>
      <w:r w:rsidR="002A1048">
        <w:rPr>
          <w:rFonts w:ascii="Arial" w:hAnsi="Arial" w:cs="Arial"/>
          <w:sz w:val="20"/>
        </w:rPr>
        <w:t xml:space="preserve">poměr počtu obyvatel ve věku 65 </w:t>
      </w:r>
      <w:r>
        <w:rPr>
          <w:rFonts w:ascii="Arial" w:hAnsi="Arial" w:cs="Arial"/>
          <w:sz w:val="20"/>
        </w:rPr>
        <w:t xml:space="preserve">a více </w:t>
      </w:r>
      <w:r w:rsidR="002A1048">
        <w:rPr>
          <w:rFonts w:ascii="Arial" w:hAnsi="Arial" w:cs="Arial"/>
          <w:sz w:val="20"/>
        </w:rPr>
        <w:t>let k počtu dětí ve věku 0–14 let.</w:t>
      </w:r>
    </w:p>
    <w:p w14:paraId="5ADB29D2" w14:textId="77777777" w:rsidR="001636CB" w:rsidRDefault="001636CB" w:rsidP="00F731B3">
      <w:pPr>
        <w:pStyle w:val="Normlnweb"/>
        <w:spacing w:before="0" w:beforeAutospacing="0" w:after="240" w:afterAutospacing="0" w:line="288" w:lineRule="auto"/>
        <w:rPr>
          <w:rFonts w:ascii="Arial" w:hAnsi="Arial" w:cs="Arial"/>
          <w:sz w:val="20"/>
        </w:rPr>
      </w:pPr>
      <w:r>
        <w:rPr>
          <w:rFonts w:ascii="Arial" w:hAnsi="Arial" w:cs="Arial"/>
          <w:b/>
          <w:bCs/>
          <w:sz w:val="20"/>
        </w:rPr>
        <w:t>Průměrný věk obyvatel</w:t>
      </w:r>
      <w:r>
        <w:rPr>
          <w:rFonts w:ascii="Arial" w:hAnsi="Arial" w:cs="Arial"/>
          <w:sz w:val="20"/>
        </w:rPr>
        <w:t xml:space="preserve"> </w:t>
      </w:r>
      <w:r w:rsidR="00683A7D">
        <w:rPr>
          <w:rFonts w:ascii="Arial" w:hAnsi="Arial" w:cs="Arial"/>
          <w:sz w:val="20"/>
        </w:rPr>
        <w:t>–</w:t>
      </w:r>
      <w:r>
        <w:rPr>
          <w:rFonts w:ascii="Arial" w:hAnsi="Arial" w:cs="Arial"/>
          <w:sz w:val="20"/>
        </w:rPr>
        <w:t xml:space="preserve"> aritmetický průměr </w:t>
      </w:r>
      <w:r w:rsidR="0071707F">
        <w:rPr>
          <w:rFonts w:ascii="Arial" w:hAnsi="Arial" w:cs="Arial"/>
          <w:sz w:val="20"/>
        </w:rPr>
        <w:t>údajů</w:t>
      </w:r>
      <w:r>
        <w:rPr>
          <w:rFonts w:ascii="Arial" w:hAnsi="Arial" w:cs="Arial"/>
          <w:sz w:val="20"/>
        </w:rPr>
        <w:t xml:space="preserve"> o dokončeném věku za jednotlivé osoby, zvýšený o konstantu 0,5 roku. Průměrný věk vyjadřuje průměrný věk žijících obyvatel.</w:t>
      </w:r>
      <w:r w:rsidR="00683A7D">
        <w:rPr>
          <w:rFonts w:ascii="Arial" w:hAnsi="Arial" w:cs="Arial"/>
          <w:sz w:val="20"/>
        </w:rPr>
        <w:t xml:space="preserve"> Nesouvisí a není totožný</w:t>
      </w:r>
      <w:r>
        <w:rPr>
          <w:rFonts w:ascii="Arial" w:hAnsi="Arial" w:cs="Arial"/>
          <w:sz w:val="20"/>
        </w:rPr>
        <w:t xml:space="preserve"> </w:t>
      </w:r>
      <w:r w:rsidR="00683A7D">
        <w:rPr>
          <w:rFonts w:ascii="Arial" w:hAnsi="Arial" w:cs="Arial"/>
          <w:sz w:val="20"/>
        </w:rPr>
        <w:t>s </w:t>
      </w:r>
      <w:r>
        <w:rPr>
          <w:rFonts w:ascii="Arial" w:hAnsi="Arial" w:cs="Arial"/>
          <w:sz w:val="20"/>
        </w:rPr>
        <w:t>průměrným věkem při úmrtí ani s nadějí dožití (střední délkou života), za něž bývá často zaměňován.</w:t>
      </w:r>
    </w:p>
    <w:p w14:paraId="24E05241" w14:textId="77777777"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sz w:val="20"/>
        </w:rPr>
        <w:t>Výsledky sčítání lidu a údaje o jednotlivých demografických událostech jsou tříděny i podle</w:t>
      </w:r>
      <w:r>
        <w:rPr>
          <w:rFonts w:ascii="Arial" w:hAnsi="Arial" w:cs="Arial"/>
          <w:b/>
          <w:bCs/>
          <w:sz w:val="20"/>
        </w:rPr>
        <w:t xml:space="preserve"> ročníku narození osoby. </w:t>
      </w:r>
      <w:r>
        <w:rPr>
          <w:rFonts w:ascii="Arial" w:hAnsi="Arial" w:cs="Arial"/>
          <w:sz w:val="20"/>
        </w:rPr>
        <w:t>Vzhledem k definici věku jako věku při posledních narozeninách nelze z ročníku narození bezprostředně odvozovat věk osoby.</w:t>
      </w:r>
    </w:p>
    <w:p w14:paraId="4CC04FD8" w14:textId="77777777"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b/>
          <w:bCs/>
          <w:sz w:val="20"/>
        </w:rPr>
        <w:t>Přirozený přírůstek obyvatelstva</w:t>
      </w:r>
      <w:r>
        <w:rPr>
          <w:rFonts w:ascii="Arial" w:hAnsi="Arial" w:cs="Arial"/>
          <w:sz w:val="20"/>
        </w:rPr>
        <w:t xml:space="preserve"> </w:t>
      </w:r>
      <w:r w:rsidR="0052586A" w:rsidRPr="00AA539A">
        <w:rPr>
          <w:rFonts w:ascii="Arial" w:hAnsi="Arial" w:cs="Arial"/>
          <w:sz w:val="20"/>
        </w:rPr>
        <w:t>–</w:t>
      </w:r>
      <w:r>
        <w:rPr>
          <w:rFonts w:ascii="Arial" w:hAnsi="Arial" w:cs="Arial"/>
          <w:sz w:val="20"/>
        </w:rPr>
        <w:t xml:space="preserve"> rozdíl mezi počtem živě narozených dětí ve sledovaném období a celkovým počtem zemřelých osob v témž</w:t>
      </w:r>
      <w:r w:rsidR="00AA539A">
        <w:rPr>
          <w:rFonts w:ascii="Arial" w:hAnsi="Arial" w:cs="Arial"/>
          <w:sz w:val="20"/>
        </w:rPr>
        <w:t>e</w:t>
      </w:r>
      <w:r>
        <w:rPr>
          <w:rFonts w:ascii="Arial" w:hAnsi="Arial" w:cs="Arial"/>
          <w:sz w:val="20"/>
        </w:rPr>
        <w:t xml:space="preserve"> období. Pokud je počet živě narozených dětí menší než počet zemřelých, nabývá přirozený přírůstek záporné hodnoty</w:t>
      </w:r>
      <w:r w:rsidR="0071707F">
        <w:rPr>
          <w:rFonts w:ascii="Arial" w:hAnsi="Arial" w:cs="Arial"/>
          <w:sz w:val="20"/>
        </w:rPr>
        <w:t xml:space="preserve"> (přirozený úbytek obyvatelstva)</w:t>
      </w:r>
      <w:r>
        <w:rPr>
          <w:rFonts w:ascii="Arial" w:hAnsi="Arial" w:cs="Arial"/>
          <w:sz w:val="20"/>
        </w:rPr>
        <w:t xml:space="preserve">. </w:t>
      </w:r>
    </w:p>
    <w:p w14:paraId="08C3EF35" w14:textId="77777777"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b/>
          <w:bCs/>
          <w:sz w:val="20"/>
        </w:rPr>
        <w:t>Celkový přírůstek</w:t>
      </w:r>
      <w:r w:rsidR="002C5155">
        <w:rPr>
          <w:rFonts w:ascii="Arial" w:hAnsi="Arial" w:cs="Arial"/>
          <w:b/>
          <w:bCs/>
          <w:sz w:val="20"/>
        </w:rPr>
        <w:t xml:space="preserve"> obyvatelstva</w:t>
      </w:r>
      <w:r>
        <w:rPr>
          <w:rFonts w:ascii="Arial" w:hAnsi="Arial" w:cs="Arial"/>
          <w:sz w:val="20"/>
        </w:rPr>
        <w:t xml:space="preserve"> </w:t>
      </w:r>
      <w:r w:rsidR="0052586A" w:rsidRPr="00AA539A">
        <w:rPr>
          <w:rFonts w:ascii="Arial" w:hAnsi="Arial" w:cs="Arial"/>
          <w:sz w:val="20"/>
        </w:rPr>
        <w:t>–</w:t>
      </w:r>
      <w:r>
        <w:rPr>
          <w:rFonts w:ascii="Arial" w:hAnsi="Arial" w:cs="Arial"/>
          <w:sz w:val="20"/>
        </w:rPr>
        <w:t xml:space="preserve"> rozdíl mezi počátečním stavem obyvatelstva daného území a koncovým stavem obyvatelstva téhož území. Je tvořen součtem přirozeného přírůstku a migračního salda.</w:t>
      </w:r>
    </w:p>
    <w:p w14:paraId="5FBC80A5" w14:textId="77777777"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sz w:val="20"/>
        </w:rPr>
        <w:br/>
        <w:t xml:space="preserve">Za </w:t>
      </w:r>
      <w:r>
        <w:rPr>
          <w:rFonts w:ascii="Arial" w:hAnsi="Arial" w:cs="Arial"/>
          <w:b/>
          <w:bCs/>
          <w:sz w:val="20"/>
        </w:rPr>
        <w:t>sňatek</w:t>
      </w:r>
      <w:r>
        <w:rPr>
          <w:rFonts w:ascii="Arial" w:hAnsi="Arial" w:cs="Arial"/>
          <w:sz w:val="20"/>
        </w:rPr>
        <w:t xml:space="preserve"> je v demografické statistice považováno uzavření manželství, za něž příslušná zpravodajská jednotka (</w:t>
      </w:r>
      <w:r w:rsidR="00FE4F21">
        <w:rPr>
          <w:rFonts w:ascii="Arial" w:hAnsi="Arial" w:cs="Arial"/>
          <w:sz w:val="20"/>
        </w:rPr>
        <w:t>matriční úřad</w:t>
      </w:r>
      <w:r>
        <w:rPr>
          <w:rFonts w:ascii="Arial" w:hAnsi="Arial" w:cs="Arial"/>
          <w:sz w:val="20"/>
        </w:rPr>
        <w:t xml:space="preserve">) zaslala statistické hlášení o uzavření manželství. Dodržení obsahu definice uzavření manželství z hlediska rodinného práva a dalších zákonných ustanovení je záležitostí </w:t>
      </w:r>
      <w:r w:rsidR="00FE4F21">
        <w:rPr>
          <w:rFonts w:ascii="Arial" w:hAnsi="Arial" w:cs="Arial"/>
          <w:sz w:val="20"/>
        </w:rPr>
        <w:t xml:space="preserve">matričních úřadů </w:t>
      </w:r>
      <w:r>
        <w:rPr>
          <w:rFonts w:ascii="Arial" w:hAnsi="Arial" w:cs="Arial"/>
          <w:sz w:val="20"/>
        </w:rPr>
        <w:t xml:space="preserve">a Českým statistickým úřadem je předpokládáno. Vzhledem ke kontrole úplnosti souborů matričních záznamů a odpovídajících statistických hlášení je zaručeno, </w:t>
      </w:r>
      <w:r w:rsidRPr="00FB3746">
        <w:rPr>
          <w:rFonts w:ascii="Arial" w:hAnsi="Arial" w:cs="Arial"/>
          <w:sz w:val="20"/>
        </w:rPr>
        <w:t xml:space="preserve">že statistika eviduje všechna uzavřená manželství </w:t>
      </w:r>
      <w:r w:rsidR="00FB3746" w:rsidRPr="00FB3746">
        <w:rPr>
          <w:rFonts w:ascii="Arial" w:hAnsi="Arial" w:cs="Arial"/>
          <w:sz w:val="20"/>
        </w:rPr>
        <w:t xml:space="preserve">na </w:t>
      </w:r>
      <w:r w:rsidR="00FB3746" w:rsidRPr="00FB3746">
        <w:rPr>
          <w:rFonts w:ascii="Arial" w:hAnsi="Arial" w:cs="Arial"/>
          <w:sz w:val="20"/>
        </w:rPr>
        <w:lastRenderedPageBreak/>
        <w:t xml:space="preserve">území České republiky a </w:t>
      </w:r>
      <w:r w:rsidR="00FB3746" w:rsidRPr="00F84BAA">
        <w:rPr>
          <w:rFonts w:ascii="Arial" w:hAnsi="Arial" w:cs="Arial"/>
          <w:sz w:val="20"/>
        </w:rPr>
        <w:t>prostřednictvím zvláštní matriky v Brně zaregistrovaná uzavřená manželství českých občanů v cizině.</w:t>
      </w:r>
      <w:r w:rsidR="00FB3746" w:rsidRPr="00FB3746">
        <w:rPr>
          <w:rFonts w:ascii="Arial" w:hAnsi="Arial" w:cs="Arial"/>
          <w:sz w:val="20"/>
        </w:rPr>
        <w:t xml:space="preserve"> </w:t>
      </w:r>
      <w:r w:rsidRPr="00FB3746">
        <w:rPr>
          <w:rFonts w:ascii="Arial" w:hAnsi="Arial" w:cs="Arial"/>
          <w:sz w:val="20"/>
        </w:rPr>
        <w:t>Stejně je tomu u statistiky narozených a zemřelých.</w:t>
      </w:r>
    </w:p>
    <w:p w14:paraId="5DA02337" w14:textId="77777777" w:rsidR="00C0136E" w:rsidRDefault="00BC47FA" w:rsidP="00F731B3">
      <w:pPr>
        <w:pStyle w:val="Normlnweb"/>
        <w:spacing w:before="0" w:beforeAutospacing="0" w:after="240" w:afterAutospacing="0" w:line="288" w:lineRule="auto"/>
        <w:rPr>
          <w:rFonts w:ascii="Arial" w:hAnsi="Arial" w:cs="Arial"/>
          <w:sz w:val="20"/>
        </w:rPr>
      </w:pPr>
      <w:r>
        <w:rPr>
          <w:rFonts w:ascii="Arial" w:hAnsi="Arial" w:cs="Arial"/>
          <w:sz w:val="20"/>
        </w:rPr>
        <w:t>Od</w:t>
      </w:r>
      <w:r w:rsidR="00C0136E">
        <w:rPr>
          <w:rFonts w:ascii="Arial" w:hAnsi="Arial" w:cs="Arial"/>
          <w:sz w:val="20"/>
        </w:rPr>
        <w:t> ro</w:t>
      </w:r>
      <w:r>
        <w:rPr>
          <w:rFonts w:ascii="Arial" w:hAnsi="Arial" w:cs="Arial"/>
          <w:sz w:val="20"/>
        </w:rPr>
        <w:t>ku</w:t>
      </w:r>
      <w:r w:rsidR="00C0136E">
        <w:rPr>
          <w:rFonts w:ascii="Arial" w:hAnsi="Arial" w:cs="Arial"/>
          <w:sz w:val="20"/>
        </w:rPr>
        <w:t xml:space="preserve"> 2015 číselník vzdělání ženicha/nevěsty </w:t>
      </w:r>
      <w:r>
        <w:rPr>
          <w:rFonts w:ascii="Arial" w:hAnsi="Arial" w:cs="Arial"/>
          <w:sz w:val="20"/>
        </w:rPr>
        <w:t xml:space="preserve">rozšířen </w:t>
      </w:r>
      <w:r w:rsidR="00C0136E">
        <w:rPr>
          <w:rFonts w:ascii="Arial" w:hAnsi="Arial" w:cs="Arial"/>
          <w:sz w:val="20"/>
        </w:rPr>
        <w:t>o samostatnou kategorii pro vyšší odborné školy a konzervatoře ukončené absolutoriem.</w:t>
      </w:r>
    </w:p>
    <w:p w14:paraId="6373D6AF" w14:textId="77777777"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b/>
          <w:bCs/>
          <w:sz w:val="20"/>
        </w:rPr>
        <w:t>Hrubá míra sňatečnosti</w:t>
      </w:r>
      <w:r>
        <w:rPr>
          <w:rFonts w:ascii="Arial" w:hAnsi="Arial" w:cs="Arial"/>
          <w:sz w:val="20"/>
        </w:rPr>
        <w:t xml:space="preserve"> </w:t>
      </w:r>
      <w:r w:rsidR="0052586A" w:rsidRPr="00AA539A">
        <w:rPr>
          <w:rFonts w:ascii="Arial" w:hAnsi="Arial" w:cs="Arial"/>
          <w:sz w:val="20"/>
        </w:rPr>
        <w:t>–</w:t>
      </w:r>
      <w:r>
        <w:rPr>
          <w:rFonts w:ascii="Arial" w:hAnsi="Arial" w:cs="Arial"/>
          <w:sz w:val="20"/>
        </w:rPr>
        <w:t xml:space="preserve"> počet sňatků na 1 000 obyvatel středního stavu.</w:t>
      </w:r>
    </w:p>
    <w:p w14:paraId="6DFFF261" w14:textId="77777777"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b/>
          <w:bCs/>
          <w:sz w:val="20"/>
        </w:rPr>
        <w:t>Míra sňatečnosti podle věku</w:t>
      </w:r>
      <w:r>
        <w:rPr>
          <w:rFonts w:ascii="Arial" w:hAnsi="Arial" w:cs="Arial"/>
          <w:sz w:val="20"/>
        </w:rPr>
        <w:t xml:space="preserve"> </w:t>
      </w:r>
      <w:r w:rsidR="0052586A" w:rsidRPr="00AA539A">
        <w:rPr>
          <w:rFonts w:ascii="Arial" w:hAnsi="Arial" w:cs="Arial"/>
          <w:sz w:val="20"/>
        </w:rPr>
        <w:t>–</w:t>
      </w:r>
      <w:r>
        <w:rPr>
          <w:rFonts w:ascii="Arial" w:hAnsi="Arial" w:cs="Arial"/>
          <w:sz w:val="20"/>
        </w:rPr>
        <w:t xml:space="preserve"> počet sňatků mužů</w:t>
      </w:r>
      <w:r w:rsidR="00BC47FA">
        <w:rPr>
          <w:rFonts w:ascii="Arial" w:hAnsi="Arial" w:cs="Arial"/>
          <w:sz w:val="20"/>
        </w:rPr>
        <w:t>/</w:t>
      </w:r>
      <w:r>
        <w:rPr>
          <w:rFonts w:ascii="Arial" w:hAnsi="Arial" w:cs="Arial"/>
          <w:sz w:val="20"/>
        </w:rPr>
        <w:t>žen v dané věkové kategorii na 1 000 mužů</w:t>
      </w:r>
      <w:r w:rsidR="00BC47FA">
        <w:rPr>
          <w:rFonts w:ascii="Arial" w:hAnsi="Arial" w:cs="Arial"/>
          <w:sz w:val="20"/>
        </w:rPr>
        <w:t>/</w:t>
      </w:r>
      <w:r>
        <w:rPr>
          <w:rFonts w:ascii="Arial" w:hAnsi="Arial" w:cs="Arial"/>
          <w:sz w:val="20"/>
        </w:rPr>
        <w:t>žen středního stavu v dané věkové kategorii.</w:t>
      </w:r>
    </w:p>
    <w:p w14:paraId="0F026848" w14:textId="77777777" w:rsidR="00DC0C01" w:rsidRDefault="00DC0C01" w:rsidP="00F731B3">
      <w:pPr>
        <w:pStyle w:val="Normlnweb"/>
        <w:spacing w:before="0" w:beforeAutospacing="0" w:after="240" w:afterAutospacing="0" w:line="288" w:lineRule="auto"/>
        <w:rPr>
          <w:rFonts w:ascii="Arial" w:hAnsi="Arial" w:cs="Arial"/>
          <w:sz w:val="20"/>
        </w:rPr>
      </w:pPr>
      <w:r w:rsidRPr="00FB3746">
        <w:rPr>
          <w:rFonts w:ascii="Arial" w:hAnsi="Arial" w:cs="Arial"/>
          <w:b/>
          <w:bCs/>
          <w:sz w:val="20"/>
        </w:rPr>
        <w:t>Míra sňatečnosti nevdaných žen podle věku</w:t>
      </w:r>
      <w:r w:rsidRPr="00FB3746">
        <w:rPr>
          <w:rFonts w:ascii="Arial" w:hAnsi="Arial" w:cs="Arial"/>
          <w:sz w:val="20"/>
        </w:rPr>
        <w:t xml:space="preserve"> </w:t>
      </w:r>
      <w:r w:rsidR="0052586A" w:rsidRPr="00AA539A">
        <w:rPr>
          <w:rFonts w:ascii="Arial" w:hAnsi="Arial" w:cs="Arial"/>
          <w:sz w:val="20"/>
        </w:rPr>
        <w:t>–</w:t>
      </w:r>
      <w:r w:rsidRPr="00FB3746">
        <w:rPr>
          <w:rFonts w:ascii="Arial" w:hAnsi="Arial" w:cs="Arial"/>
          <w:sz w:val="20"/>
        </w:rPr>
        <w:t xml:space="preserve"> počet sňatků žen v dané věkové kategorii na 1 000 nevdaných žen středního stavu v dané věkové kategorii. Střední stav </w:t>
      </w:r>
      <w:r w:rsidR="0079511B">
        <w:rPr>
          <w:rFonts w:ascii="Arial" w:hAnsi="Arial" w:cs="Arial"/>
          <w:sz w:val="20"/>
        </w:rPr>
        <w:t xml:space="preserve">nevdaných žen </w:t>
      </w:r>
      <w:r w:rsidR="00D37AE9">
        <w:rPr>
          <w:rFonts w:ascii="Arial" w:hAnsi="Arial" w:cs="Arial"/>
          <w:sz w:val="20"/>
        </w:rPr>
        <w:t xml:space="preserve">je </w:t>
      </w:r>
      <w:r w:rsidRPr="00FB3746">
        <w:rPr>
          <w:rFonts w:ascii="Arial" w:hAnsi="Arial" w:cs="Arial"/>
          <w:sz w:val="20"/>
        </w:rPr>
        <w:t>počítán jako aritmetický průměr patřičných dvou koncových stavů</w:t>
      </w:r>
      <w:r w:rsidR="001636CB">
        <w:rPr>
          <w:rFonts w:ascii="Arial" w:hAnsi="Arial" w:cs="Arial"/>
          <w:sz w:val="20"/>
        </w:rPr>
        <w:t xml:space="preserve"> (</w:t>
      </w:r>
      <w:r w:rsidR="00FE4F21">
        <w:rPr>
          <w:rFonts w:ascii="Arial" w:hAnsi="Arial" w:cs="Arial"/>
          <w:sz w:val="20"/>
        </w:rPr>
        <w:t>resp.</w:t>
      </w:r>
      <w:r w:rsidR="001636CB">
        <w:rPr>
          <w:rFonts w:ascii="Arial" w:hAnsi="Arial" w:cs="Arial"/>
          <w:sz w:val="20"/>
        </w:rPr>
        <w:t xml:space="preserve"> počátečního a koncového stavu v případě roku konání sčítání)</w:t>
      </w:r>
      <w:r w:rsidRPr="00FB3746">
        <w:rPr>
          <w:rFonts w:ascii="Arial" w:hAnsi="Arial" w:cs="Arial"/>
          <w:sz w:val="20"/>
        </w:rPr>
        <w:t>.</w:t>
      </w:r>
    </w:p>
    <w:p w14:paraId="6A673B24" w14:textId="77777777"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sz w:val="20"/>
        </w:rPr>
        <w:br/>
      </w:r>
      <w:r>
        <w:rPr>
          <w:rFonts w:ascii="Arial" w:hAnsi="Arial" w:cs="Arial"/>
          <w:b/>
          <w:bCs/>
          <w:sz w:val="20"/>
        </w:rPr>
        <w:t>Rozvody</w:t>
      </w:r>
      <w:r>
        <w:rPr>
          <w:rFonts w:ascii="Arial" w:hAnsi="Arial" w:cs="Arial"/>
          <w:sz w:val="20"/>
        </w:rPr>
        <w:t xml:space="preserve"> jsou statistikou sledovány na základě souborů dat o rozvodech poskytovaných Českému statistickému úřadu příslušnými soudy. Počínaje rokem 2007 přebírá ČSÚ elektronickou formou z datového skladu Ministerstva spravedlnosti ČR údaje pouze o kladně vyřízených žádostech o rozvod</w:t>
      </w:r>
      <w:r w:rsidR="00FE4F21">
        <w:rPr>
          <w:rFonts w:ascii="Arial" w:hAnsi="Arial" w:cs="Arial"/>
          <w:sz w:val="20"/>
        </w:rPr>
        <w:t xml:space="preserve"> (před tímto rokem o všech podaných žádostech)</w:t>
      </w:r>
      <w:r>
        <w:rPr>
          <w:rFonts w:ascii="Arial" w:hAnsi="Arial" w:cs="Arial"/>
          <w:sz w:val="20"/>
        </w:rPr>
        <w:t>. V retrospektivních přehledech jsou v období 1919–1949 mezi rozvody zahrnuty pouze rozluky manželství, které podle tehdy existující právní normy odpovídaly rozvodům v dnešním slova</w:t>
      </w:r>
      <w:r w:rsidR="00FE4F21">
        <w:rPr>
          <w:rFonts w:ascii="Arial" w:hAnsi="Arial" w:cs="Arial"/>
          <w:sz w:val="20"/>
        </w:rPr>
        <w:t xml:space="preserve"> smyslu</w:t>
      </w:r>
      <w:r>
        <w:rPr>
          <w:rFonts w:ascii="Arial" w:hAnsi="Arial" w:cs="Arial"/>
          <w:sz w:val="20"/>
        </w:rPr>
        <w:t xml:space="preserve">. Od roku 1950 je možná jediná forma právního ukončení manželství – rozvod. Poslední </w:t>
      </w:r>
      <w:r w:rsidR="00FE4F21">
        <w:rPr>
          <w:rFonts w:ascii="Arial" w:hAnsi="Arial" w:cs="Arial"/>
          <w:sz w:val="20"/>
        </w:rPr>
        <w:t>legislativní</w:t>
      </w:r>
      <w:r w:rsidR="001636CB">
        <w:rPr>
          <w:rFonts w:ascii="Arial" w:hAnsi="Arial" w:cs="Arial"/>
          <w:sz w:val="20"/>
        </w:rPr>
        <w:t xml:space="preserve"> </w:t>
      </w:r>
      <w:r>
        <w:rPr>
          <w:rFonts w:ascii="Arial" w:hAnsi="Arial" w:cs="Arial"/>
          <w:sz w:val="20"/>
        </w:rPr>
        <w:t xml:space="preserve">úpravou, která se výrazně podepsala na počtu a struktuře rozvodů, byla novelizace zákona o rodině </w:t>
      </w:r>
      <w:r w:rsidR="00FE4F21">
        <w:rPr>
          <w:rFonts w:ascii="Arial" w:hAnsi="Arial" w:cs="Arial"/>
          <w:sz w:val="20"/>
        </w:rPr>
        <w:t xml:space="preserve">zákonem </w:t>
      </w:r>
      <w:r>
        <w:rPr>
          <w:rFonts w:ascii="Arial" w:hAnsi="Arial" w:cs="Arial"/>
          <w:sz w:val="20"/>
        </w:rPr>
        <w:t>č. 91/1998 Sb. s platností od 1. 8. 1998.</w:t>
      </w:r>
    </w:p>
    <w:p w14:paraId="1554BBA2" w14:textId="77777777"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b/>
          <w:bCs/>
          <w:sz w:val="20"/>
        </w:rPr>
        <w:t>Hrubá míra rozvodovosti</w:t>
      </w:r>
      <w:r>
        <w:rPr>
          <w:rFonts w:ascii="Arial" w:hAnsi="Arial" w:cs="Arial"/>
          <w:sz w:val="20"/>
        </w:rPr>
        <w:t xml:space="preserve"> </w:t>
      </w:r>
      <w:r w:rsidR="00F60915" w:rsidRPr="00F60915">
        <w:rPr>
          <w:rFonts w:ascii="Arial" w:hAnsi="Arial" w:cs="Arial"/>
          <w:iCs/>
          <w:sz w:val="20"/>
        </w:rPr>
        <w:t>–</w:t>
      </w:r>
      <w:r>
        <w:rPr>
          <w:rFonts w:ascii="Arial" w:hAnsi="Arial" w:cs="Arial"/>
          <w:sz w:val="20"/>
        </w:rPr>
        <w:t xml:space="preserve"> počet rozvodů na 1 000 obyvatel středního stavu.</w:t>
      </w:r>
    </w:p>
    <w:p w14:paraId="6EAEEA60" w14:textId="77777777" w:rsidR="00220E1A" w:rsidRDefault="00220E1A" w:rsidP="00F731B3">
      <w:pPr>
        <w:pStyle w:val="Normlnweb"/>
        <w:spacing w:before="0" w:beforeAutospacing="0" w:after="240" w:afterAutospacing="0" w:line="288" w:lineRule="auto"/>
        <w:rPr>
          <w:rFonts w:ascii="Arial" w:hAnsi="Arial" w:cs="Arial"/>
          <w:sz w:val="20"/>
        </w:rPr>
      </w:pPr>
      <w:r w:rsidRPr="0079511B">
        <w:rPr>
          <w:rFonts w:ascii="Arial" w:hAnsi="Arial" w:cs="Arial"/>
          <w:b/>
          <w:sz w:val="20"/>
        </w:rPr>
        <w:t>Míra rozvodovosti podle délky trvání manželství</w:t>
      </w:r>
      <w:r>
        <w:rPr>
          <w:rFonts w:ascii="Arial" w:hAnsi="Arial" w:cs="Arial"/>
          <w:sz w:val="20"/>
        </w:rPr>
        <w:t xml:space="preserve"> – počet rozvodů dané délky trvání manželství při rozvodu na 100 sňatků uzavřených před</w:t>
      </w:r>
      <w:r w:rsidR="002F7341">
        <w:rPr>
          <w:rFonts w:ascii="Arial" w:hAnsi="Arial" w:cs="Arial"/>
          <w:sz w:val="20"/>
        </w:rPr>
        <w:t xml:space="preserve"> příslušným</w:t>
      </w:r>
      <w:r>
        <w:rPr>
          <w:rFonts w:ascii="Arial" w:hAnsi="Arial" w:cs="Arial"/>
          <w:sz w:val="20"/>
        </w:rPr>
        <w:t xml:space="preserve"> počtem let.</w:t>
      </w:r>
    </w:p>
    <w:p w14:paraId="47624B60" w14:textId="77777777" w:rsidR="00220E1A" w:rsidRPr="00A139C6" w:rsidRDefault="00220E1A" w:rsidP="00F731B3">
      <w:pPr>
        <w:pStyle w:val="Normlnweb"/>
        <w:spacing w:before="0" w:beforeAutospacing="0" w:after="240" w:afterAutospacing="0" w:line="288" w:lineRule="auto"/>
        <w:rPr>
          <w:rFonts w:ascii="Arial" w:hAnsi="Arial" w:cs="Arial"/>
          <w:sz w:val="20"/>
          <w:szCs w:val="20"/>
        </w:rPr>
      </w:pPr>
      <w:r w:rsidRPr="00B055A0">
        <w:rPr>
          <w:rFonts w:ascii="Arial" w:hAnsi="Arial" w:cs="Arial"/>
          <w:b/>
          <w:sz w:val="20"/>
        </w:rPr>
        <w:t>Úhrnná rozvodovost</w:t>
      </w:r>
      <w:r>
        <w:rPr>
          <w:rFonts w:ascii="Arial" w:hAnsi="Arial" w:cs="Arial"/>
          <w:sz w:val="20"/>
        </w:rPr>
        <w:t xml:space="preserve"> – </w:t>
      </w:r>
      <w:r>
        <w:rPr>
          <w:rFonts w:ascii="Arial" w:hAnsi="Arial" w:cs="Arial"/>
          <w:sz w:val="20"/>
          <w:szCs w:val="20"/>
        </w:rPr>
        <w:t>p</w:t>
      </w:r>
      <w:r w:rsidRPr="00A139C6">
        <w:rPr>
          <w:rFonts w:ascii="Arial" w:hAnsi="Arial" w:cs="Arial"/>
          <w:sz w:val="20"/>
          <w:szCs w:val="20"/>
        </w:rPr>
        <w:t>odíl manželství</w:t>
      </w:r>
      <w:r>
        <w:rPr>
          <w:rFonts w:ascii="Arial" w:hAnsi="Arial" w:cs="Arial"/>
          <w:sz w:val="20"/>
          <w:szCs w:val="20"/>
        </w:rPr>
        <w:t>, která</w:t>
      </w:r>
      <w:r w:rsidRPr="00A139C6">
        <w:rPr>
          <w:rFonts w:ascii="Arial" w:hAnsi="Arial" w:cs="Arial"/>
          <w:sz w:val="20"/>
          <w:szCs w:val="20"/>
        </w:rPr>
        <w:t xml:space="preserve"> by skončil</w:t>
      </w:r>
      <w:r>
        <w:rPr>
          <w:rFonts w:ascii="Arial" w:hAnsi="Arial" w:cs="Arial"/>
          <w:sz w:val="20"/>
          <w:szCs w:val="20"/>
        </w:rPr>
        <w:t>a</w:t>
      </w:r>
      <w:r w:rsidRPr="00A139C6">
        <w:rPr>
          <w:rFonts w:ascii="Arial" w:hAnsi="Arial" w:cs="Arial"/>
          <w:sz w:val="20"/>
          <w:szCs w:val="20"/>
        </w:rPr>
        <w:t xml:space="preserve"> rozvodem</w:t>
      </w:r>
      <w:r>
        <w:rPr>
          <w:rFonts w:ascii="Arial" w:hAnsi="Arial" w:cs="Arial"/>
          <w:sz w:val="20"/>
          <w:szCs w:val="20"/>
        </w:rPr>
        <w:t>,</w:t>
      </w:r>
      <w:r w:rsidRPr="00A139C6">
        <w:rPr>
          <w:rFonts w:ascii="Arial" w:hAnsi="Arial" w:cs="Arial"/>
          <w:sz w:val="20"/>
          <w:szCs w:val="20"/>
        </w:rPr>
        <w:t xml:space="preserve"> </w:t>
      </w:r>
      <w:r>
        <w:rPr>
          <w:rFonts w:ascii="Arial" w:hAnsi="Arial" w:cs="Arial"/>
          <w:sz w:val="20"/>
          <w:szCs w:val="20"/>
        </w:rPr>
        <w:t xml:space="preserve">pokud by </w:t>
      </w:r>
      <w:r w:rsidRPr="00A139C6">
        <w:rPr>
          <w:rFonts w:ascii="Arial" w:hAnsi="Arial" w:cs="Arial"/>
          <w:sz w:val="20"/>
          <w:szCs w:val="20"/>
        </w:rPr>
        <w:t>intenzit</w:t>
      </w:r>
      <w:r>
        <w:rPr>
          <w:rFonts w:ascii="Arial" w:hAnsi="Arial" w:cs="Arial"/>
          <w:sz w:val="20"/>
          <w:szCs w:val="20"/>
        </w:rPr>
        <w:t>y</w:t>
      </w:r>
      <w:r w:rsidRPr="00A139C6">
        <w:rPr>
          <w:rFonts w:ascii="Arial" w:hAnsi="Arial" w:cs="Arial"/>
          <w:sz w:val="20"/>
          <w:szCs w:val="20"/>
        </w:rPr>
        <w:t xml:space="preserve"> rozvodovosti </w:t>
      </w:r>
      <w:r>
        <w:rPr>
          <w:rFonts w:ascii="Arial" w:hAnsi="Arial" w:cs="Arial"/>
          <w:sz w:val="20"/>
          <w:szCs w:val="20"/>
        </w:rPr>
        <w:t xml:space="preserve">podle délky trvání manželství zaznamenané v daném kalendářním </w:t>
      </w:r>
      <w:r w:rsidRPr="00A139C6">
        <w:rPr>
          <w:rFonts w:ascii="Arial" w:hAnsi="Arial" w:cs="Arial"/>
          <w:sz w:val="20"/>
          <w:szCs w:val="20"/>
        </w:rPr>
        <w:t>ro</w:t>
      </w:r>
      <w:r>
        <w:rPr>
          <w:rFonts w:ascii="Arial" w:hAnsi="Arial" w:cs="Arial"/>
          <w:sz w:val="20"/>
          <w:szCs w:val="20"/>
        </w:rPr>
        <w:t>ce zůstaly neměnné</w:t>
      </w:r>
      <w:r w:rsidRPr="00A139C6">
        <w:rPr>
          <w:rFonts w:ascii="Arial" w:hAnsi="Arial" w:cs="Arial"/>
          <w:sz w:val="20"/>
          <w:szCs w:val="20"/>
        </w:rPr>
        <w:t>.</w:t>
      </w:r>
    </w:p>
    <w:p w14:paraId="20F28E4C" w14:textId="77777777"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sz w:val="20"/>
        </w:rPr>
        <w:br/>
      </w:r>
      <w:r>
        <w:rPr>
          <w:rFonts w:ascii="Arial" w:hAnsi="Arial" w:cs="Arial"/>
          <w:b/>
          <w:bCs/>
          <w:sz w:val="20"/>
        </w:rPr>
        <w:t>Počet narozených dětí</w:t>
      </w:r>
      <w:r>
        <w:rPr>
          <w:rFonts w:ascii="Arial" w:hAnsi="Arial" w:cs="Arial"/>
          <w:sz w:val="20"/>
        </w:rPr>
        <w:t xml:space="preserve"> (živě narozených, mrtvě narozených) je získáván sumarizací individuálních statistických hlášení o narození. Nezahrnuje děti</w:t>
      </w:r>
      <w:r w:rsidR="00455042">
        <w:rPr>
          <w:rFonts w:ascii="Arial" w:hAnsi="Arial" w:cs="Arial"/>
          <w:sz w:val="20"/>
        </w:rPr>
        <w:t>, jejichž matka požádala o utajení své osoby v souvislosti s porodem (podle zákona č.</w:t>
      </w:r>
      <w:r>
        <w:rPr>
          <w:rFonts w:ascii="Arial" w:hAnsi="Arial" w:cs="Arial"/>
          <w:sz w:val="20"/>
        </w:rPr>
        <w:t xml:space="preserve"> 20/1966 Sb., o péči o zdraví lidu, ve znění zákona č. 422/2004 Sb</w:t>
      </w:r>
      <w:r w:rsidR="00455042">
        <w:rPr>
          <w:rFonts w:ascii="Arial" w:hAnsi="Arial" w:cs="Arial"/>
          <w:sz w:val="20"/>
        </w:rPr>
        <w:t>.),</w:t>
      </w:r>
      <w:r w:rsidR="00FE4F21">
        <w:rPr>
          <w:rFonts w:ascii="Arial" w:hAnsi="Arial" w:cs="Arial"/>
          <w:sz w:val="20"/>
        </w:rPr>
        <w:t xml:space="preserve"> a nalezené děti (bez identifikace matky)</w:t>
      </w:r>
      <w:r>
        <w:rPr>
          <w:rFonts w:ascii="Arial" w:hAnsi="Arial" w:cs="Arial"/>
          <w:sz w:val="20"/>
        </w:rPr>
        <w:t>.</w:t>
      </w:r>
    </w:p>
    <w:p w14:paraId="1449CD15" w14:textId="77777777" w:rsidR="002A1048" w:rsidRDefault="00A91121" w:rsidP="00F731B3">
      <w:pPr>
        <w:pStyle w:val="Normlnweb"/>
        <w:spacing w:before="0" w:beforeAutospacing="0" w:after="240" w:afterAutospacing="0" w:line="288" w:lineRule="auto"/>
        <w:rPr>
          <w:rFonts w:ascii="Arial" w:hAnsi="Arial" w:cs="Arial"/>
          <w:sz w:val="20"/>
        </w:rPr>
      </w:pPr>
      <w:r>
        <w:rPr>
          <w:rFonts w:ascii="Arial" w:hAnsi="Arial" w:cs="Arial"/>
          <w:sz w:val="20"/>
        </w:rPr>
        <w:t xml:space="preserve">Až do roku 1948 platila </w:t>
      </w:r>
      <w:r w:rsidR="00A26312">
        <w:rPr>
          <w:rFonts w:ascii="Arial" w:hAnsi="Arial" w:cs="Arial"/>
          <w:sz w:val="20"/>
        </w:rPr>
        <w:t xml:space="preserve">v České republice </w:t>
      </w:r>
      <w:r>
        <w:rPr>
          <w:rFonts w:ascii="Arial" w:hAnsi="Arial" w:cs="Arial"/>
          <w:sz w:val="20"/>
        </w:rPr>
        <w:t xml:space="preserve">mezinárodní </w:t>
      </w:r>
      <w:r w:rsidRPr="00C556C1">
        <w:rPr>
          <w:rFonts w:ascii="Arial" w:hAnsi="Arial" w:cs="Arial"/>
          <w:b/>
          <w:sz w:val="20"/>
        </w:rPr>
        <w:t>definice živě narozeného dítěte</w:t>
      </w:r>
      <w:r>
        <w:rPr>
          <w:rFonts w:ascii="Arial" w:hAnsi="Arial" w:cs="Arial"/>
          <w:sz w:val="20"/>
        </w:rPr>
        <w:t>, za kter</w:t>
      </w:r>
      <w:r w:rsidR="00C556C1">
        <w:rPr>
          <w:rFonts w:ascii="Arial" w:hAnsi="Arial" w:cs="Arial"/>
          <w:sz w:val="20"/>
        </w:rPr>
        <w:t>é</w:t>
      </w:r>
      <w:r>
        <w:rPr>
          <w:rFonts w:ascii="Arial" w:hAnsi="Arial" w:cs="Arial"/>
          <w:sz w:val="20"/>
        </w:rPr>
        <w:t xml:space="preserve"> byl považován plod, u kterého byly zjištěny známky dechu či srdečního pulzu (bez ohledu na délku trvání těhotenství)</w:t>
      </w:r>
      <w:r w:rsidR="00A26312">
        <w:rPr>
          <w:rFonts w:ascii="Arial" w:hAnsi="Arial" w:cs="Arial"/>
          <w:sz w:val="20"/>
        </w:rPr>
        <w:t xml:space="preserve"> a definice </w:t>
      </w:r>
      <w:r w:rsidR="00A26312" w:rsidRPr="00C556C1">
        <w:rPr>
          <w:rFonts w:ascii="Arial" w:hAnsi="Arial" w:cs="Arial"/>
          <w:b/>
          <w:sz w:val="20"/>
        </w:rPr>
        <w:t>mrtvě narozeného dítěte</w:t>
      </w:r>
      <w:r w:rsidR="00A26312">
        <w:rPr>
          <w:rFonts w:ascii="Arial" w:hAnsi="Arial" w:cs="Arial"/>
          <w:sz w:val="20"/>
        </w:rPr>
        <w:t>, za které</w:t>
      </w:r>
      <w:r w:rsidR="007D1C94">
        <w:rPr>
          <w:rFonts w:ascii="Arial" w:hAnsi="Arial" w:cs="Arial"/>
          <w:sz w:val="20"/>
        </w:rPr>
        <w:t xml:space="preserve"> byl považován mrtvě narozený</w:t>
      </w:r>
      <w:r>
        <w:rPr>
          <w:rFonts w:ascii="Arial" w:hAnsi="Arial" w:cs="Arial"/>
          <w:sz w:val="20"/>
        </w:rPr>
        <w:t xml:space="preserve"> plod narozený </w:t>
      </w:r>
      <w:r w:rsidR="001367FA">
        <w:rPr>
          <w:rFonts w:ascii="Arial" w:hAnsi="Arial" w:cs="Arial"/>
          <w:sz w:val="20"/>
        </w:rPr>
        <w:t xml:space="preserve">po 28. týdnu těhotenství. </w:t>
      </w:r>
      <w:r w:rsidR="00B62752" w:rsidRPr="00C556C1">
        <w:rPr>
          <w:rFonts w:ascii="Arial" w:hAnsi="Arial" w:cs="Arial"/>
          <w:sz w:val="20"/>
          <w:szCs w:val="20"/>
        </w:rPr>
        <w:t>V letech 1949–1952 musel plod, aby byl dle národní definice považován za dítě, vážit alespoň 400 g</w:t>
      </w:r>
      <w:r w:rsidR="001367FA" w:rsidRPr="00C556C1">
        <w:rPr>
          <w:rFonts w:ascii="Arial" w:hAnsi="Arial" w:cs="Arial"/>
          <w:sz w:val="20"/>
          <w:szCs w:val="20"/>
        </w:rPr>
        <w:t>.</w:t>
      </w:r>
      <w:r w:rsidR="001367FA" w:rsidRPr="00C556C1">
        <w:rPr>
          <w:rFonts w:ascii="Arial" w:hAnsi="Arial" w:cs="Arial"/>
          <w:sz w:val="20"/>
        </w:rPr>
        <w:t xml:space="preserve"> Jeho vitalita</w:t>
      </w:r>
      <w:r w:rsidR="001367FA">
        <w:rPr>
          <w:rFonts w:ascii="Arial" w:hAnsi="Arial" w:cs="Arial"/>
          <w:sz w:val="20"/>
        </w:rPr>
        <w:t xml:space="preserve"> (živě či mrtvě narozené) byla určena podle toho, zda plod projevoval při narození známky života či nikoliv. V období 1953</w:t>
      </w:r>
      <w:r w:rsidR="00C556C1">
        <w:rPr>
          <w:rFonts w:ascii="Arial" w:hAnsi="Arial" w:cs="Arial"/>
          <w:sz w:val="20"/>
        </w:rPr>
        <w:t>–</w:t>
      </w:r>
      <w:r w:rsidR="001367FA">
        <w:rPr>
          <w:rFonts w:ascii="Arial" w:hAnsi="Arial" w:cs="Arial"/>
          <w:sz w:val="20"/>
        </w:rPr>
        <w:t>196</w:t>
      </w:r>
      <w:r w:rsidR="00B62752">
        <w:rPr>
          <w:rFonts w:ascii="Arial" w:hAnsi="Arial" w:cs="Arial"/>
          <w:sz w:val="20"/>
        </w:rPr>
        <w:t>4</w:t>
      </w:r>
      <w:r w:rsidR="008B216B">
        <w:rPr>
          <w:rFonts w:ascii="Arial" w:hAnsi="Arial" w:cs="Arial"/>
          <w:sz w:val="20"/>
        </w:rPr>
        <w:t xml:space="preserve"> byl za dítě pokládán plod měřící ales</w:t>
      </w:r>
      <w:r w:rsidR="002105BF">
        <w:rPr>
          <w:rFonts w:ascii="Arial" w:hAnsi="Arial" w:cs="Arial"/>
          <w:sz w:val="20"/>
        </w:rPr>
        <w:t>poň 35 cm a vážící alespoň 1</w:t>
      </w:r>
      <w:r w:rsidR="00027201">
        <w:rPr>
          <w:rFonts w:ascii="Arial" w:hAnsi="Arial" w:cs="Arial"/>
          <w:sz w:val="20"/>
        </w:rPr>
        <w:t> </w:t>
      </w:r>
      <w:r w:rsidR="002105BF">
        <w:rPr>
          <w:rFonts w:ascii="Arial" w:hAnsi="Arial" w:cs="Arial"/>
          <w:sz w:val="20"/>
        </w:rPr>
        <w:t>000 </w:t>
      </w:r>
      <w:r w:rsidR="008B216B">
        <w:rPr>
          <w:rFonts w:ascii="Arial" w:hAnsi="Arial" w:cs="Arial"/>
          <w:sz w:val="20"/>
        </w:rPr>
        <w:t xml:space="preserve">g, který byl výsledkem těhotenství trvajícího alespoň 28 týdnů (musely být splněny všechny tři kritéria). </w:t>
      </w:r>
      <w:r w:rsidR="00D5654C">
        <w:rPr>
          <w:rFonts w:ascii="Arial" w:hAnsi="Arial" w:cs="Arial"/>
          <w:sz w:val="20"/>
        </w:rPr>
        <w:t xml:space="preserve">Kritériem života bylo alespoň jedno vdechnutí plodu. </w:t>
      </w:r>
      <w:r w:rsidR="008B216B">
        <w:rPr>
          <w:rFonts w:ascii="Arial" w:hAnsi="Arial" w:cs="Arial"/>
          <w:sz w:val="20"/>
        </w:rPr>
        <w:t>Za (živě narozené) dítě se považoval i plod, který se narodil živě a nesplňoval uvedená kritéria, ale přežil 24 hodin. V případě vícečetných porodů</w:t>
      </w:r>
      <w:r w:rsidR="003504AC">
        <w:rPr>
          <w:rFonts w:ascii="Arial" w:hAnsi="Arial" w:cs="Arial"/>
          <w:sz w:val="20"/>
        </w:rPr>
        <w:t xml:space="preserve"> stačilo, aby všechny znaky dítěte </w:t>
      </w:r>
      <w:r w:rsidR="002105BF">
        <w:rPr>
          <w:rFonts w:ascii="Arial" w:hAnsi="Arial" w:cs="Arial"/>
          <w:sz w:val="20"/>
        </w:rPr>
        <w:t xml:space="preserve">měl alespoň jeden plod </w:t>
      </w:r>
      <w:r w:rsidR="003504AC">
        <w:rPr>
          <w:rFonts w:ascii="Arial" w:hAnsi="Arial" w:cs="Arial"/>
          <w:sz w:val="20"/>
        </w:rPr>
        <w:t>a za děti byly považovány všechny plody z tohoto těhotenství.</w:t>
      </w:r>
      <w:r>
        <w:rPr>
          <w:rFonts w:ascii="Arial" w:hAnsi="Arial" w:cs="Arial"/>
          <w:sz w:val="20"/>
        </w:rPr>
        <w:t xml:space="preserve"> </w:t>
      </w:r>
      <w:r w:rsidR="005C5ED7">
        <w:rPr>
          <w:rFonts w:ascii="Arial" w:hAnsi="Arial" w:cs="Arial"/>
          <w:sz w:val="20"/>
        </w:rPr>
        <w:t>V období od 1. 1. </w:t>
      </w:r>
      <w:r w:rsidR="00926535">
        <w:rPr>
          <w:rFonts w:ascii="Arial" w:hAnsi="Arial" w:cs="Arial"/>
          <w:sz w:val="20"/>
        </w:rPr>
        <w:t>196</w:t>
      </w:r>
      <w:r w:rsidR="00B62752">
        <w:rPr>
          <w:rFonts w:ascii="Arial" w:hAnsi="Arial" w:cs="Arial"/>
          <w:sz w:val="20"/>
        </w:rPr>
        <w:t>5</w:t>
      </w:r>
      <w:r w:rsidR="00926535">
        <w:rPr>
          <w:rFonts w:ascii="Arial" w:hAnsi="Arial" w:cs="Arial"/>
          <w:sz w:val="20"/>
        </w:rPr>
        <w:t xml:space="preserve"> do 2</w:t>
      </w:r>
      <w:r w:rsidR="00B62752">
        <w:rPr>
          <w:rFonts w:ascii="Arial" w:hAnsi="Arial" w:cs="Arial"/>
          <w:sz w:val="20"/>
        </w:rPr>
        <w:t>9</w:t>
      </w:r>
      <w:r w:rsidR="005C5ED7">
        <w:rPr>
          <w:rFonts w:ascii="Arial" w:hAnsi="Arial" w:cs="Arial"/>
          <w:sz w:val="20"/>
        </w:rPr>
        <w:t>. </w:t>
      </w:r>
      <w:r w:rsidR="00926535">
        <w:rPr>
          <w:rFonts w:ascii="Arial" w:hAnsi="Arial" w:cs="Arial"/>
          <w:sz w:val="20"/>
        </w:rPr>
        <w:t>2</w:t>
      </w:r>
      <w:r w:rsidR="005C5ED7">
        <w:rPr>
          <w:rFonts w:ascii="Arial" w:hAnsi="Arial" w:cs="Arial"/>
          <w:sz w:val="20"/>
        </w:rPr>
        <w:t xml:space="preserve">. 1988 platily opět mezinárodně </w:t>
      </w:r>
      <w:r w:rsidR="004B4822">
        <w:rPr>
          <w:rFonts w:ascii="Arial" w:hAnsi="Arial" w:cs="Arial"/>
          <w:sz w:val="20"/>
        </w:rPr>
        <w:t>doporučené definice dítěte, podle kterých: narození živého plodu je vypuzení nebo úplné vynětí</w:t>
      </w:r>
      <w:r w:rsidR="005C5ED7">
        <w:rPr>
          <w:rFonts w:ascii="Arial" w:hAnsi="Arial" w:cs="Arial"/>
          <w:sz w:val="20"/>
        </w:rPr>
        <w:t xml:space="preserve"> </w:t>
      </w:r>
      <w:r w:rsidR="004B4822">
        <w:rPr>
          <w:rFonts w:ascii="Arial" w:hAnsi="Arial" w:cs="Arial"/>
          <w:sz w:val="20"/>
        </w:rPr>
        <w:t>plodu z těla matčina (bez ohledu na délku těhoten</w:t>
      </w:r>
      <w:r w:rsidR="000153EC">
        <w:rPr>
          <w:rFonts w:ascii="Arial" w:hAnsi="Arial" w:cs="Arial"/>
          <w:sz w:val="20"/>
        </w:rPr>
        <w:t>ství), jestliže plod po narození</w:t>
      </w:r>
      <w:r w:rsidR="004B4822">
        <w:rPr>
          <w:rFonts w:ascii="Arial" w:hAnsi="Arial" w:cs="Arial"/>
          <w:sz w:val="20"/>
        </w:rPr>
        <w:t xml:space="preserve"> dýchá nebo projevuje jiné známky </w:t>
      </w:r>
      <w:r w:rsidR="004B4822">
        <w:rPr>
          <w:rFonts w:ascii="Arial" w:hAnsi="Arial" w:cs="Arial"/>
          <w:sz w:val="20"/>
        </w:rPr>
        <w:lastRenderedPageBreak/>
        <w:t>života, jako srdeční činnost, pulzaci pupečníku nebo aktivní pohyb svalstva, i když pupečník nebyl přerušen nebo placenta porozena; narození mrtvého plodu je narození plodu, jehož úmrtí nastalo před úplným vypuzením nebo vynětím z těla matčina (bez ohledu na délku těhotenství). Úmrtí je prokázáno tím, že plod nedýchá ani neprojevuje jinou známku života, jako srdeční činnost, pulzaci pupečníku nebo aktivní pohyb svalstva (vyhláška ministerstva zdravotnictví 194/1964 Sb.).</w:t>
      </w:r>
      <w:r w:rsidR="00AF34B2">
        <w:rPr>
          <w:rFonts w:ascii="Arial" w:hAnsi="Arial" w:cs="Arial"/>
          <w:sz w:val="20"/>
        </w:rPr>
        <w:t xml:space="preserve"> Za mrtvě narozené dítě je považován plod narozený po 28. týdnu těhotenství nebo, nelze-li délku určit, vážící alespoň 1000 g.</w:t>
      </w:r>
      <w:r w:rsidR="004B4822">
        <w:rPr>
          <w:rFonts w:ascii="Arial" w:hAnsi="Arial" w:cs="Arial"/>
          <w:sz w:val="20"/>
        </w:rPr>
        <w:t xml:space="preserve"> </w:t>
      </w:r>
      <w:r w:rsidR="00926535">
        <w:rPr>
          <w:rFonts w:ascii="Arial" w:hAnsi="Arial" w:cs="Arial"/>
          <w:sz w:val="20"/>
        </w:rPr>
        <w:t xml:space="preserve">Od 1. 3. 1988 do </w:t>
      </w:r>
      <w:r w:rsidR="00027201">
        <w:rPr>
          <w:rFonts w:ascii="Arial" w:hAnsi="Arial" w:cs="Arial"/>
          <w:sz w:val="20"/>
        </w:rPr>
        <w:t>31. 3. 2012</w:t>
      </w:r>
      <w:r w:rsidR="00926535">
        <w:rPr>
          <w:rFonts w:ascii="Arial" w:hAnsi="Arial" w:cs="Arial"/>
          <w:sz w:val="20"/>
        </w:rPr>
        <w:t xml:space="preserve"> platila </w:t>
      </w:r>
      <w:r w:rsidR="002A1048">
        <w:rPr>
          <w:rFonts w:ascii="Arial" w:hAnsi="Arial" w:cs="Arial"/>
          <w:sz w:val="20"/>
        </w:rPr>
        <w:t>vyhlášk</w:t>
      </w:r>
      <w:r w:rsidR="00926535">
        <w:rPr>
          <w:rFonts w:ascii="Arial" w:hAnsi="Arial" w:cs="Arial"/>
          <w:sz w:val="20"/>
        </w:rPr>
        <w:t>a</w:t>
      </w:r>
      <w:r w:rsidR="002A1048">
        <w:rPr>
          <w:rFonts w:ascii="Arial" w:hAnsi="Arial" w:cs="Arial"/>
          <w:sz w:val="20"/>
        </w:rPr>
        <w:t xml:space="preserve"> Ministerstva zdravotnictví ČSR č. 11/1988</w:t>
      </w:r>
      <w:r w:rsidR="00BC47FA">
        <w:rPr>
          <w:rFonts w:ascii="Arial" w:hAnsi="Arial" w:cs="Arial"/>
          <w:sz w:val="20"/>
        </w:rPr>
        <w:t xml:space="preserve"> Sb.</w:t>
      </w:r>
      <w:r w:rsidR="002A1048">
        <w:rPr>
          <w:rFonts w:ascii="Arial" w:hAnsi="Arial" w:cs="Arial"/>
          <w:sz w:val="20"/>
        </w:rPr>
        <w:t>, o povinném hlášení ukončení těhotenství, úmrtí dítěte a úmrtí matky,</w:t>
      </w:r>
      <w:r w:rsidR="00926535">
        <w:rPr>
          <w:rFonts w:ascii="Arial" w:hAnsi="Arial" w:cs="Arial"/>
          <w:sz w:val="20"/>
        </w:rPr>
        <w:t xml:space="preserve"> podle které</w:t>
      </w:r>
      <w:r w:rsidR="002A1048">
        <w:rPr>
          <w:rFonts w:ascii="Arial" w:hAnsi="Arial" w:cs="Arial"/>
          <w:sz w:val="20"/>
        </w:rPr>
        <w:t xml:space="preserve"> byl </w:t>
      </w:r>
      <w:r w:rsidR="002A1048" w:rsidRPr="00C556C1">
        <w:rPr>
          <w:rFonts w:ascii="Arial" w:hAnsi="Arial" w:cs="Arial"/>
          <w:sz w:val="20"/>
        </w:rPr>
        <w:t xml:space="preserve">za </w:t>
      </w:r>
      <w:r w:rsidR="002A1048" w:rsidRPr="00C556C1">
        <w:rPr>
          <w:rFonts w:ascii="Arial" w:hAnsi="Arial" w:cs="Arial"/>
          <w:bCs/>
          <w:sz w:val="20"/>
        </w:rPr>
        <w:t>živě narozené dítě</w:t>
      </w:r>
      <w:r w:rsidR="002A1048" w:rsidRPr="00C556C1">
        <w:rPr>
          <w:rFonts w:ascii="Arial" w:hAnsi="Arial" w:cs="Arial"/>
          <w:sz w:val="20"/>
        </w:rPr>
        <w:t xml:space="preserve"> považován</w:t>
      </w:r>
      <w:r w:rsidR="002A1048">
        <w:rPr>
          <w:rFonts w:ascii="Arial" w:hAnsi="Arial" w:cs="Arial"/>
          <w:sz w:val="20"/>
        </w:rPr>
        <w:t xml:space="preserve"> plod, který projevil po narození aspoň jednu známku života a m</w:t>
      </w:r>
      <w:r w:rsidR="00C92E3F">
        <w:rPr>
          <w:rFonts w:ascii="Arial" w:hAnsi="Arial" w:cs="Arial"/>
          <w:sz w:val="20"/>
        </w:rPr>
        <w:t>ěl</w:t>
      </w:r>
      <w:r w:rsidR="002A1048">
        <w:rPr>
          <w:rFonts w:ascii="Arial" w:hAnsi="Arial" w:cs="Arial"/>
          <w:sz w:val="20"/>
        </w:rPr>
        <w:t xml:space="preserve"> porodní hmotnost 500 g a vyšší, případně nižší než 500 g, přežije-li 24 hodin po porodu. Známkami života se rozumí dech, srdeční akce, pulsace pupečníku nebo aktivní pohyb svalstva.</w:t>
      </w:r>
      <w:r w:rsidR="00A51295">
        <w:rPr>
          <w:rFonts w:ascii="Arial" w:hAnsi="Arial" w:cs="Arial"/>
          <w:sz w:val="20"/>
        </w:rPr>
        <w:t xml:space="preserve"> </w:t>
      </w:r>
      <w:r w:rsidR="002A1048" w:rsidRPr="00C556C1">
        <w:rPr>
          <w:rFonts w:ascii="Arial" w:hAnsi="Arial" w:cs="Arial"/>
          <w:sz w:val="20"/>
        </w:rPr>
        <w:t xml:space="preserve">Za </w:t>
      </w:r>
      <w:r w:rsidR="002A1048" w:rsidRPr="00C556C1">
        <w:rPr>
          <w:rFonts w:ascii="Arial" w:hAnsi="Arial" w:cs="Arial"/>
          <w:bCs/>
          <w:sz w:val="20"/>
        </w:rPr>
        <w:t>mrtvě narozené dítě</w:t>
      </w:r>
      <w:r w:rsidR="002A1048" w:rsidRPr="00C556C1">
        <w:rPr>
          <w:rFonts w:ascii="Arial" w:hAnsi="Arial" w:cs="Arial"/>
          <w:sz w:val="20"/>
        </w:rPr>
        <w:t xml:space="preserve"> se</w:t>
      </w:r>
      <w:r w:rsidR="002A1048">
        <w:rPr>
          <w:rFonts w:ascii="Arial" w:hAnsi="Arial" w:cs="Arial"/>
          <w:sz w:val="20"/>
        </w:rPr>
        <w:t xml:space="preserve"> považoval plod, který neprojevil ani jednu ze známek života a měl porodní hmotnost 1 000 g a vyšší.</w:t>
      </w:r>
    </w:p>
    <w:p w14:paraId="6E4D5F70" w14:textId="77777777" w:rsidR="002A1048" w:rsidRDefault="00926535" w:rsidP="00F731B3">
      <w:pPr>
        <w:pStyle w:val="Normlnweb"/>
        <w:spacing w:before="0" w:beforeAutospacing="0" w:after="240" w:afterAutospacing="0" w:line="288" w:lineRule="auto"/>
        <w:rPr>
          <w:rStyle w:val="Zdraznn"/>
          <w:rFonts w:ascii="Arial" w:hAnsi="Arial" w:cs="Arial"/>
          <w:i w:val="0"/>
          <w:iCs w:val="0"/>
          <w:sz w:val="20"/>
        </w:rPr>
      </w:pPr>
      <w:r>
        <w:rPr>
          <w:rFonts w:ascii="Arial" w:hAnsi="Arial" w:cs="Arial"/>
          <w:sz w:val="20"/>
        </w:rPr>
        <w:t xml:space="preserve">Vyhláška </w:t>
      </w:r>
      <w:r w:rsidR="00027201">
        <w:rPr>
          <w:rFonts w:ascii="Arial" w:hAnsi="Arial" w:cs="Arial"/>
          <w:sz w:val="20"/>
        </w:rPr>
        <w:t xml:space="preserve">č. 11/1988 Sb. </w:t>
      </w:r>
      <w:r>
        <w:rPr>
          <w:rFonts w:ascii="Arial" w:hAnsi="Arial" w:cs="Arial"/>
          <w:sz w:val="20"/>
        </w:rPr>
        <w:t>byla k 1. 4. 2012 zákonem č. </w:t>
      </w:r>
      <w:r>
        <w:rPr>
          <w:rStyle w:val="Siln"/>
          <w:rFonts w:ascii="Arial" w:hAnsi="Arial" w:cs="Arial"/>
          <w:b w:val="0"/>
          <w:bCs w:val="0"/>
          <w:sz w:val="20"/>
        </w:rPr>
        <w:t>372/2011</w:t>
      </w:r>
      <w:r>
        <w:rPr>
          <w:rFonts w:ascii="Arial" w:hAnsi="Arial" w:cs="Arial"/>
          <w:sz w:val="20"/>
          <w:szCs w:val="20"/>
        </w:rPr>
        <w:t xml:space="preserve"> Sb.</w:t>
      </w:r>
      <w:r>
        <w:rPr>
          <w:rFonts w:ascii="Arial" w:hAnsi="Arial" w:cs="Arial"/>
          <w:sz w:val="20"/>
        </w:rPr>
        <w:t>, o zdravotních službách</w:t>
      </w:r>
      <w:r>
        <w:rPr>
          <w:rStyle w:val="Zdraznn"/>
          <w:rFonts w:ascii="Arial" w:hAnsi="Arial" w:cs="Arial"/>
          <w:i w:val="0"/>
          <w:iCs w:val="0"/>
          <w:sz w:val="20"/>
          <w:szCs w:val="20"/>
        </w:rPr>
        <w:t xml:space="preserve"> </w:t>
      </w:r>
      <w:r w:rsidR="00027201">
        <w:rPr>
          <w:rFonts w:ascii="Arial" w:hAnsi="Arial" w:cs="Arial"/>
          <w:sz w:val="20"/>
        </w:rPr>
        <w:t xml:space="preserve">zrušena </w:t>
      </w:r>
      <w:r>
        <w:rPr>
          <w:rStyle w:val="Zdraznn"/>
          <w:rFonts w:ascii="Arial" w:hAnsi="Arial" w:cs="Arial"/>
          <w:i w:val="0"/>
          <w:iCs w:val="0"/>
          <w:sz w:val="20"/>
          <w:szCs w:val="20"/>
        </w:rPr>
        <w:t>a o</w:t>
      </w:r>
      <w:r w:rsidR="002A1048">
        <w:rPr>
          <w:rStyle w:val="Zdraznn"/>
          <w:rFonts w:ascii="Arial" w:hAnsi="Arial" w:cs="Arial"/>
          <w:i w:val="0"/>
          <w:iCs w:val="0"/>
          <w:sz w:val="20"/>
          <w:szCs w:val="20"/>
        </w:rPr>
        <w:t xml:space="preserve">becné definice pojmů narození živého dítěte a narození mrtvého dítěte platná </w:t>
      </w:r>
      <w:r w:rsidR="00C0136E">
        <w:rPr>
          <w:rStyle w:val="Zdraznn"/>
          <w:rFonts w:ascii="Arial" w:hAnsi="Arial" w:cs="Arial"/>
          <w:i w:val="0"/>
          <w:iCs w:val="0"/>
          <w:sz w:val="20"/>
          <w:szCs w:val="20"/>
        </w:rPr>
        <w:t xml:space="preserve">národní </w:t>
      </w:r>
      <w:r w:rsidR="002A1048">
        <w:rPr>
          <w:rStyle w:val="Zdraznn"/>
          <w:rFonts w:ascii="Arial" w:hAnsi="Arial" w:cs="Arial"/>
          <w:i w:val="0"/>
          <w:iCs w:val="0"/>
          <w:sz w:val="20"/>
          <w:szCs w:val="20"/>
        </w:rPr>
        <w:t>legislativa nyní (v</w:t>
      </w:r>
      <w:r w:rsidR="00F731B3">
        <w:rPr>
          <w:rStyle w:val="Zdraznn"/>
          <w:rFonts w:ascii="Arial" w:hAnsi="Arial" w:cs="Arial"/>
          <w:i w:val="0"/>
          <w:iCs w:val="0"/>
          <w:sz w:val="20"/>
          <w:szCs w:val="20"/>
        </w:rPr>
        <w:t> </w:t>
      </w:r>
      <w:r w:rsidR="002A1048">
        <w:rPr>
          <w:rStyle w:val="Zdraznn"/>
          <w:rFonts w:ascii="Arial" w:hAnsi="Arial" w:cs="Arial"/>
          <w:i w:val="0"/>
          <w:iCs w:val="0"/>
          <w:sz w:val="20"/>
          <w:szCs w:val="20"/>
        </w:rPr>
        <w:t>době vydání této příručky) neobsahuje. Tyto d</w:t>
      </w:r>
      <w:r w:rsidR="002A1048">
        <w:rPr>
          <w:rStyle w:val="Zdraznn"/>
          <w:rFonts w:ascii="Arial" w:hAnsi="Arial" w:cs="Arial"/>
          <w:i w:val="0"/>
          <w:iCs w:val="0"/>
          <w:sz w:val="20"/>
        </w:rPr>
        <w:t>efinice, spolu se všemi případy potratu, jsou uvedeny pouze v pokynech k vyplnění Listu o prohlídce zemřelého (v</w:t>
      </w:r>
      <w:r w:rsidR="00BB1AFB">
        <w:rPr>
          <w:rStyle w:val="Zdraznn"/>
          <w:rFonts w:ascii="Arial" w:hAnsi="Arial" w:cs="Arial"/>
          <w:i w:val="0"/>
          <w:iCs w:val="0"/>
          <w:sz w:val="20"/>
        </w:rPr>
        <w:t>e</w:t>
      </w:r>
      <w:r w:rsidR="002A1048">
        <w:rPr>
          <w:rStyle w:val="Zdraznn"/>
          <w:rFonts w:ascii="Arial" w:hAnsi="Arial" w:cs="Arial"/>
          <w:i w:val="0"/>
          <w:iCs w:val="0"/>
          <w:sz w:val="20"/>
        </w:rPr>
        <w:t> vyhlášce</w:t>
      </w:r>
      <w:r w:rsidR="00BB1AFB">
        <w:rPr>
          <w:rStyle w:val="Zdraznn"/>
          <w:rFonts w:ascii="Arial" w:hAnsi="Arial" w:cs="Arial"/>
          <w:i w:val="0"/>
          <w:iCs w:val="0"/>
          <w:sz w:val="20"/>
        </w:rPr>
        <w:t xml:space="preserve"> č. 297/2012 Sb., o náležitostech Listu o prohlídce zemřelého, způsobu jeho vyplňování a předávání místům určení, a o náležitostech hlášení ukončení těhotenství porodem mrtvého dítěte, o úmrtí dítěte a hlášení o úmrtí matky (vyhláška o Listu o prohlídce zemřelého)</w:t>
      </w:r>
      <w:r w:rsidR="002A1048">
        <w:rPr>
          <w:rStyle w:val="Zdraznn"/>
          <w:rFonts w:ascii="Arial" w:hAnsi="Arial" w:cs="Arial"/>
          <w:i w:val="0"/>
          <w:iCs w:val="0"/>
          <w:sz w:val="20"/>
        </w:rPr>
        <w:t xml:space="preserve">) a to pro potřeby vyplnění tohoto listu. </w:t>
      </w:r>
      <w:r w:rsidR="00C0136E">
        <w:rPr>
          <w:rStyle w:val="Zdraznn"/>
          <w:rFonts w:ascii="Arial" w:hAnsi="Arial" w:cs="Arial"/>
          <w:i w:val="0"/>
          <w:iCs w:val="0"/>
          <w:sz w:val="20"/>
        </w:rPr>
        <w:t xml:space="preserve">Narození živého dítěte je definováno v nařízení Evropského parlamentu a Rady (EU) č. 1260/2013 o evropské demografické statistice. </w:t>
      </w:r>
      <w:r w:rsidR="002A1048">
        <w:rPr>
          <w:rStyle w:val="Zdraznn"/>
          <w:rFonts w:ascii="Arial" w:hAnsi="Arial" w:cs="Arial"/>
          <w:i w:val="0"/>
          <w:iCs w:val="0"/>
          <w:sz w:val="20"/>
        </w:rPr>
        <w:t>Mrtvě narozené dítě je rovněž definováno v</w:t>
      </w:r>
      <w:r w:rsidR="00C92E3F">
        <w:rPr>
          <w:rStyle w:val="Zdraznn"/>
          <w:rFonts w:ascii="Arial" w:hAnsi="Arial" w:cs="Arial"/>
          <w:i w:val="0"/>
          <w:iCs w:val="0"/>
          <w:sz w:val="20"/>
        </w:rPr>
        <w:t> </w:t>
      </w:r>
      <w:r w:rsidR="002A1048">
        <w:rPr>
          <w:rStyle w:val="Zdraznn"/>
          <w:rFonts w:ascii="Arial" w:hAnsi="Arial" w:cs="Arial"/>
          <w:i w:val="0"/>
          <w:iCs w:val="0"/>
          <w:sz w:val="20"/>
        </w:rPr>
        <w:t>nařízení Komise (EU)</w:t>
      </w:r>
      <w:r w:rsidR="00BB1AFB">
        <w:rPr>
          <w:rStyle w:val="Zdraznn"/>
          <w:rFonts w:ascii="Arial" w:hAnsi="Arial" w:cs="Arial"/>
          <w:i w:val="0"/>
          <w:iCs w:val="0"/>
          <w:sz w:val="20"/>
        </w:rPr>
        <w:t xml:space="preserve"> č. 328/2011</w:t>
      </w:r>
      <w:r w:rsidR="002A1048">
        <w:rPr>
          <w:rStyle w:val="Zdraznn"/>
          <w:rFonts w:ascii="Arial" w:hAnsi="Arial" w:cs="Arial"/>
          <w:i w:val="0"/>
          <w:iCs w:val="0"/>
          <w:sz w:val="20"/>
        </w:rPr>
        <w:t xml:space="preserve">, kterým se provádí nařízení Evropského parlamentu a Rady (ES) </w:t>
      </w:r>
      <w:r w:rsidR="00BB1AFB">
        <w:rPr>
          <w:rStyle w:val="Zdraznn"/>
          <w:rFonts w:ascii="Arial" w:hAnsi="Arial" w:cs="Arial"/>
          <w:i w:val="0"/>
          <w:iCs w:val="0"/>
          <w:sz w:val="20"/>
        </w:rPr>
        <w:t xml:space="preserve">č. 1338/2008 </w:t>
      </w:r>
      <w:r w:rsidR="002A1048">
        <w:rPr>
          <w:rStyle w:val="Zdraznn"/>
          <w:rFonts w:ascii="Arial" w:hAnsi="Arial" w:cs="Arial"/>
          <w:i w:val="0"/>
          <w:iCs w:val="0"/>
          <w:sz w:val="20"/>
        </w:rPr>
        <w:t xml:space="preserve">o statistice Společenství v oblasti veřejného zdraví a bezpečnosti a ochrany zdraví při práci, pokud jde o statistiky příčin smrti, a to pro účely </w:t>
      </w:r>
      <w:r w:rsidR="00C0136E">
        <w:rPr>
          <w:rStyle w:val="Zdraznn"/>
          <w:rFonts w:ascii="Arial" w:hAnsi="Arial" w:cs="Arial"/>
          <w:i w:val="0"/>
          <w:iCs w:val="0"/>
          <w:sz w:val="20"/>
        </w:rPr>
        <w:t xml:space="preserve">těchto </w:t>
      </w:r>
      <w:r w:rsidR="002A1048">
        <w:rPr>
          <w:rStyle w:val="Zdraznn"/>
          <w:rFonts w:ascii="Arial" w:hAnsi="Arial" w:cs="Arial"/>
          <w:i w:val="0"/>
          <w:iCs w:val="0"/>
          <w:sz w:val="20"/>
        </w:rPr>
        <w:t>nařízení.</w:t>
      </w:r>
      <w:r w:rsidR="00BB1AFB">
        <w:rPr>
          <w:rStyle w:val="Zdraznn"/>
          <w:rFonts w:ascii="Arial" w:hAnsi="Arial" w:cs="Arial"/>
          <w:i w:val="0"/>
          <w:iCs w:val="0"/>
          <w:sz w:val="20"/>
        </w:rPr>
        <w:t xml:space="preserve"> </w:t>
      </w:r>
    </w:p>
    <w:p w14:paraId="29535076" w14:textId="77777777" w:rsidR="00BB1AFB" w:rsidRDefault="00BB1AFB" w:rsidP="00F731B3">
      <w:pPr>
        <w:pStyle w:val="Normlnweb"/>
        <w:spacing w:before="0" w:beforeAutospacing="0" w:after="240" w:afterAutospacing="0" w:line="288" w:lineRule="auto"/>
        <w:rPr>
          <w:rStyle w:val="Zdraznn"/>
          <w:rFonts w:ascii="Arial" w:hAnsi="Arial" w:cs="Arial"/>
          <w:i w:val="0"/>
          <w:iCs w:val="0"/>
          <w:sz w:val="20"/>
        </w:rPr>
      </w:pPr>
      <w:r>
        <w:rPr>
          <w:rStyle w:val="Zdraznn"/>
          <w:rFonts w:ascii="Arial" w:hAnsi="Arial" w:cs="Arial"/>
          <w:i w:val="0"/>
          <w:iCs w:val="0"/>
          <w:sz w:val="20"/>
        </w:rPr>
        <w:t>V souladu s nařízením Evropského parlamentu a Rady (EU) č. 1260/2013 o evropské demografické statistice došlo v roce 2014 ke změně metodiky vykazov</w:t>
      </w:r>
      <w:r w:rsidR="00455042">
        <w:rPr>
          <w:rStyle w:val="Zdraznn"/>
          <w:rFonts w:ascii="Arial" w:hAnsi="Arial" w:cs="Arial"/>
          <w:i w:val="0"/>
          <w:iCs w:val="0"/>
          <w:sz w:val="20"/>
        </w:rPr>
        <w:t>aného</w:t>
      </w:r>
      <w:r>
        <w:rPr>
          <w:rStyle w:val="Zdraznn"/>
          <w:rFonts w:ascii="Arial" w:hAnsi="Arial" w:cs="Arial"/>
          <w:i w:val="0"/>
          <w:iCs w:val="0"/>
          <w:sz w:val="20"/>
        </w:rPr>
        <w:t xml:space="preserve"> </w:t>
      </w:r>
      <w:r w:rsidR="0052586A" w:rsidRPr="00455042">
        <w:rPr>
          <w:rStyle w:val="Zdraznn"/>
          <w:rFonts w:ascii="Arial" w:hAnsi="Arial" w:cs="Arial"/>
          <w:b/>
          <w:i w:val="0"/>
          <w:iCs w:val="0"/>
          <w:sz w:val="20"/>
        </w:rPr>
        <w:t>pořadí dítěte</w:t>
      </w:r>
      <w:r>
        <w:rPr>
          <w:rStyle w:val="Zdraznn"/>
          <w:rFonts w:ascii="Arial" w:hAnsi="Arial" w:cs="Arial"/>
          <w:i w:val="0"/>
          <w:iCs w:val="0"/>
          <w:sz w:val="20"/>
        </w:rPr>
        <w:t>. Nově je zjišťováno pouze u</w:t>
      </w:r>
      <w:r w:rsidR="00B055A0">
        <w:rPr>
          <w:rStyle w:val="Zdraznn"/>
          <w:rFonts w:ascii="Arial" w:hAnsi="Arial" w:cs="Arial"/>
          <w:i w:val="0"/>
          <w:iCs w:val="0"/>
          <w:sz w:val="20"/>
        </w:rPr>
        <w:t> </w:t>
      </w:r>
      <w:r>
        <w:rPr>
          <w:rStyle w:val="Zdraznn"/>
          <w:rFonts w:ascii="Arial" w:hAnsi="Arial" w:cs="Arial"/>
          <w:i w:val="0"/>
          <w:iCs w:val="0"/>
          <w:sz w:val="20"/>
        </w:rPr>
        <w:t>živě narozených dětí a ze živě narozených dětí.</w:t>
      </w:r>
    </w:p>
    <w:p w14:paraId="7C42939C" w14:textId="77777777" w:rsidR="00C0136E" w:rsidRDefault="000D79DB" w:rsidP="00F731B3">
      <w:pPr>
        <w:pStyle w:val="Normlnweb"/>
        <w:spacing w:before="0" w:beforeAutospacing="0" w:after="240" w:afterAutospacing="0" w:line="288" w:lineRule="auto"/>
        <w:rPr>
          <w:rFonts w:ascii="Arial" w:hAnsi="Arial" w:cs="Arial"/>
          <w:sz w:val="20"/>
        </w:rPr>
      </w:pPr>
      <w:r>
        <w:rPr>
          <w:rFonts w:ascii="Arial" w:hAnsi="Arial" w:cs="Arial"/>
          <w:sz w:val="20"/>
        </w:rPr>
        <w:t>Od roku</w:t>
      </w:r>
      <w:r w:rsidR="00C0136E">
        <w:rPr>
          <w:rFonts w:ascii="Arial" w:hAnsi="Arial" w:cs="Arial"/>
          <w:sz w:val="20"/>
        </w:rPr>
        <w:t xml:space="preserve"> 2015 číselník vzdělání </w:t>
      </w:r>
      <w:r w:rsidR="00F84BAA">
        <w:rPr>
          <w:rFonts w:ascii="Arial" w:hAnsi="Arial" w:cs="Arial"/>
          <w:sz w:val="20"/>
        </w:rPr>
        <w:t>matky/otce dítěte</w:t>
      </w:r>
      <w:r w:rsidR="00C0136E">
        <w:rPr>
          <w:rFonts w:ascii="Arial" w:hAnsi="Arial" w:cs="Arial"/>
          <w:sz w:val="20"/>
        </w:rPr>
        <w:t xml:space="preserve"> </w:t>
      </w:r>
      <w:r>
        <w:rPr>
          <w:rFonts w:ascii="Arial" w:hAnsi="Arial" w:cs="Arial"/>
          <w:sz w:val="20"/>
        </w:rPr>
        <w:t xml:space="preserve">rozšířen </w:t>
      </w:r>
      <w:r w:rsidR="00C0136E">
        <w:rPr>
          <w:rFonts w:ascii="Arial" w:hAnsi="Arial" w:cs="Arial"/>
          <w:sz w:val="20"/>
        </w:rPr>
        <w:t>o samostatnou kategorii pro vyšší odborné školy a konzervatoře ukončené absolutoriem.</w:t>
      </w:r>
    </w:p>
    <w:p w14:paraId="2125B239" w14:textId="77777777"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b/>
          <w:bCs/>
          <w:sz w:val="20"/>
        </w:rPr>
        <w:t xml:space="preserve">Hrubá míra porodnosti </w:t>
      </w:r>
      <w:r w:rsidR="00F60915" w:rsidRPr="00F60915">
        <w:rPr>
          <w:rFonts w:ascii="Arial" w:hAnsi="Arial" w:cs="Arial"/>
          <w:iCs/>
          <w:sz w:val="20"/>
        </w:rPr>
        <w:t>–</w:t>
      </w:r>
      <w:r w:rsidR="0052586A" w:rsidRPr="00F60915">
        <w:rPr>
          <w:rFonts w:ascii="Arial" w:hAnsi="Arial" w:cs="Arial"/>
          <w:i/>
          <w:iCs/>
          <w:sz w:val="20"/>
        </w:rPr>
        <w:t xml:space="preserve"> </w:t>
      </w:r>
      <w:r>
        <w:rPr>
          <w:rFonts w:ascii="Arial" w:hAnsi="Arial" w:cs="Arial"/>
          <w:sz w:val="20"/>
        </w:rPr>
        <w:t>počet živě narozených dětí na 1 000 obyvatel středního stavu. Méně užívaným ukazatelem je celková míra porodnosti, vyjadřující počet celkem narozených (tj. živě i mrtvě) na 1 000 obyvatel středního stavu.</w:t>
      </w:r>
    </w:p>
    <w:p w14:paraId="3E32F393" w14:textId="77777777"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b/>
          <w:bCs/>
          <w:sz w:val="20"/>
        </w:rPr>
        <w:t xml:space="preserve">Míra plodnosti podle věku </w:t>
      </w:r>
      <w:r w:rsidR="0052586A" w:rsidRPr="00F60915">
        <w:rPr>
          <w:rFonts w:ascii="Arial" w:hAnsi="Arial" w:cs="Arial"/>
          <w:iCs/>
          <w:sz w:val="20"/>
        </w:rPr>
        <w:t>–</w:t>
      </w:r>
      <w:r>
        <w:rPr>
          <w:rFonts w:ascii="Arial" w:hAnsi="Arial" w:cs="Arial"/>
          <w:b/>
          <w:bCs/>
          <w:sz w:val="20"/>
        </w:rPr>
        <w:t xml:space="preserve"> </w:t>
      </w:r>
      <w:r>
        <w:rPr>
          <w:rFonts w:ascii="Arial" w:hAnsi="Arial" w:cs="Arial"/>
          <w:sz w:val="20"/>
        </w:rPr>
        <w:t>počet živě narozených dětí ženám v určité věkové kategorii (např. v jednotce věku nebo pětileté věkové skupině) připadající na 1 000 žen středního stavu v dané věkové kategorii.</w:t>
      </w:r>
    </w:p>
    <w:p w14:paraId="43B71117" w14:textId="77777777"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b/>
          <w:bCs/>
          <w:sz w:val="20"/>
        </w:rPr>
        <w:t xml:space="preserve">Úhrnná plodnost </w:t>
      </w:r>
      <w:r w:rsidR="00F60915" w:rsidRPr="00F60915">
        <w:rPr>
          <w:rFonts w:ascii="Arial" w:hAnsi="Arial" w:cs="Arial"/>
          <w:iCs/>
          <w:sz w:val="20"/>
        </w:rPr>
        <w:t>–</w:t>
      </w:r>
      <w:r w:rsidR="0052586A" w:rsidRPr="00F60915">
        <w:rPr>
          <w:rFonts w:ascii="Arial" w:hAnsi="Arial" w:cs="Arial"/>
          <w:iCs/>
          <w:sz w:val="20"/>
        </w:rPr>
        <w:t xml:space="preserve"> </w:t>
      </w:r>
      <w:r>
        <w:rPr>
          <w:rFonts w:ascii="Arial" w:hAnsi="Arial" w:cs="Arial"/>
          <w:sz w:val="20"/>
        </w:rPr>
        <w:t xml:space="preserve">počet dětí, které by se živě narodily každé ženě během celého jejího reprodukčního období (za něž je považováno věkové rozpětí 15–49 let), pokud by se během tohoto reprodukčního období neměnila míra plodnosti žen podle věku a zůstala na úrovni roku, za který je úhrnná plodnost vypočítána. Předpokládá se dále nulová úmrtnost žen během reprodukčního věku. Dosahuje-li při současné úrovni úmrtnosti úhrnná plodnost hodnoty přibližně 2,1, plodnost zajišťuje prostou reprodukci obyvatelstva bez významnějšího přirozeného přírůstku nebo úbytku. Klesne-li pod tuto hodnotu, </w:t>
      </w:r>
      <w:r w:rsidR="00F60915">
        <w:rPr>
          <w:rFonts w:ascii="Arial" w:hAnsi="Arial" w:cs="Arial"/>
          <w:sz w:val="20"/>
        </w:rPr>
        <w:t xml:space="preserve">samotná plodnost nezajišťuje prostou reprodukci obyvatelstva a </w:t>
      </w:r>
      <w:r>
        <w:rPr>
          <w:rFonts w:ascii="Arial" w:hAnsi="Arial" w:cs="Arial"/>
          <w:sz w:val="20"/>
        </w:rPr>
        <w:t>početní stav populace nabývá tendenci k dlouhodobému snižování.</w:t>
      </w:r>
    </w:p>
    <w:p w14:paraId="61176C28" w14:textId="77777777"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b/>
          <w:bCs/>
          <w:sz w:val="20"/>
        </w:rPr>
        <w:t xml:space="preserve">Hrubá míra </w:t>
      </w:r>
      <w:r w:rsidRPr="00F60915">
        <w:rPr>
          <w:rFonts w:ascii="Arial" w:hAnsi="Arial" w:cs="Arial"/>
          <w:b/>
          <w:bCs/>
          <w:sz w:val="20"/>
        </w:rPr>
        <w:t>reprodukce</w:t>
      </w:r>
      <w:r w:rsidRPr="00F60915">
        <w:rPr>
          <w:rFonts w:ascii="Arial" w:hAnsi="Arial" w:cs="Arial"/>
          <w:sz w:val="20"/>
        </w:rPr>
        <w:t xml:space="preserve"> </w:t>
      </w:r>
      <w:r w:rsidR="0052586A" w:rsidRPr="00F60915">
        <w:rPr>
          <w:rFonts w:ascii="Arial" w:hAnsi="Arial" w:cs="Arial"/>
          <w:iCs/>
          <w:sz w:val="20"/>
        </w:rPr>
        <w:t>–</w:t>
      </w:r>
      <w:r>
        <w:rPr>
          <w:rFonts w:ascii="Arial" w:hAnsi="Arial" w:cs="Arial"/>
          <w:sz w:val="20"/>
        </w:rPr>
        <w:t xml:space="preserve"> odvozený ukazatel udávající počet dívek, které by se průměrně živě narodily jedné ženě v dané populaci v průběhu jejího reprodukčního období za předpokladu zachování plodnosti žen podle věku zjištěné v daném kalendářním roce a dále za předpokladu nulové úmrtnosti žen v reprodukčním věku.</w:t>
      </w:r>
    </w:p>
    <w:p w14:paraId="5A9D1B56" w14:textId="77777777"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b/>
          <w:bCs/>
          <w:sz w:val="20"/>
        </w:rPr>
        <w:lastRenderedPageBreak/>
        <w:t>Čistá míra reprodukce</w:t>
      </w:r>
      <w:r>
        <w:rPr>
          <w:rFonts w:ascii="Arial" w:hAnsi="Arial" w:cs="Arial"/>
          <w:sz w:val="20"/>
        </w:rPr>
        <w:t xml:space="preserve"> </w:t>
      </w:r>
      <w:r w:rsidR="0052586A" w:rsidRPr="00F60915">
        <w:rPr>
          <w:rFonts w:ascii="Arial" w:hAnsi="Arial" w:cs="Arial"/>
          <w:iCs/>
          <w:sz w:val="20"/>
        </w:rPr>
        <w:t>–</w:t>
      </w:r>
      <w:r>
        <w:rPr>
          <w:rFonts w:ascii="Arial" w:hAnsi="Arial" w:cs="Arial"/>
          <w:sz w:val="20"/>
        </w:rPr>
        <w:t xml:space="preserve"> od hrubé míry reprodukce odlišena tím, že respektuje úmrtnostní poměry v dané populaci a vyjadřuje, kolik dívek, které by se podle hrubé míry reprodukce narodily v průměru každé ženě, by se dožilo věku matky v době svého narození. Pokud je čistá míra reprodukce rovna jedné, početní stav populace b</w:t>
      </w:r>
      <w:r w:rsidR="00220E1A">
        <w:rPr>
          <w:rFonts w:ascii="Arial" w:hAnsi="Arial" w:cs="Arial"/>
          <w:sz w:val="20"/>
        </w:rPr>
        <w:t>y perspektivně zůstal zachován.</w:t>
      </w:r>
    </w:p>
    <w:p w14:paraId="582EA628" w14:textId="77777777" w:rsidR="00220E1A" w:rsidRDefault="00220E1A" w:rsidP="00F731B3">
      <w:pPr>
        <w:spacing w:after="240" w:line="288" w:lineRule="auto"/>
        <w:jc w:val="left"/>
        <w:rPr>
          <w:rFonts w:cs="Arial"/>
        </w:rPr>
      </w:pPr>
      <w:r>
        <w:rPr>
          <w:rFonts w:cs="Arial"/>
          <w:b/>
          <w:bCs/>
        </w:rPr>
        <w:t>Míra ukončených těhotenství podle věku</w:t>
      </w:r>
      <w:r>
        <w:rPr>
          <w:rFonts w:cs="Arial"/>
        </w:rPr>
        <w:t xml:space="preserve"> – počet všech ukončen</w:t>
      </w:r>
      <w:r w:rsidR="006558EF">
        <w:rPr>
          <w:rFonts w:cs="Arial"/>
        </w:rPr>
        <w:t>ých</w:t>
      </w:r>
      <w:r>
        <w:rPr>
          <w:rFonts w:cs="Arial"/>
        </w:rPr>
        <w:t xml:space="preserve"> těhotenství (porodem živého </w:t>
      </w:r>
      <w:r w:rsidR="006558EF">
        <w:rPr>
          <w:rFonts w:cs="Arial"/>
        </w:rPr>
        <w:t>č</w:t>
      </w:r>
      <w:r>
        <w:rPr>
          <w:rFonts w:cs="Arial"/>
        </w:rPr>
        <w:t>i mrtvého dítěte nebo potratem) na 1 000 žen středního stavu v dané věkové kategorii.</w:t>
      </w:r>
    </w:p>
    <w:p w14:paraId="10A9264C" w14:textId="77777777" w:rsidR="006558EF" w:rsidRDefault="00200324" w:rsidP="00F731B3">
      <w:pPr>
        <w:spacing w:after="240" w:line="288" w:lineRule="auto"/>
        <w:jc w:val="left"/>
        <w:rPr>
          <w:rFonts w:cs="Arial"/>
        </w:rPr>
      </w:pPr>
      <w:r w:rsidRPr="00057C81">
        <w:rPr>
          <w:rFonts w:cs="Arial"/>
          <w:b/>
        </w:rPr>
        <w:t>Úhrnná míra ukončených těhotenství</w:t>
      </w:r>
      <w:r>
        <w:rPr>
          <w:rFonts w:cs="Arial"/>
        </w:rPr>
        <w:t xml:space="preserve"> – počet ukončených těhotenství, který by v průměru připadl na jednu ženu v dané populaci během jejího reprodukčního věku (15–49 let), pokud by během tohoto reprodukčního období zůstaly věkově specifické míry porodnosti, mrtvorozenosti a potratovosti žen neměnné, na úrovni daného kalendářního roku, a za předpokladu nulové úmrtnosti žen během reprodukčního věku.</w:t>
      </w:r>
    </w:p>
    <w:p w14:paraId="442EFC50" w14:textId="77777777" w:rsidR="002A1048" w:rsidRDefault="00F731B3" w:rsidP="00F731B3">
      <w:pPr>
        <w:spacing w:after="240" w:line="288" w:lineRule="auto"/>
        <w:jc w:val="left"/>
        <w:rPr>
          <w:rFonts w:cs="Arial"/>
        </w:rPr>
      </w:pPr>
      <w:r>
        <w:rPr>
          <w:rFonts w:cs="Arial"/>
        </w:rPr>
        <w:br/>
      </w:r>
      <w:r w:rsidR="002A1048">
        <w:rPr>
          <w:rFonts w:cs="Arial"/>
        </w:rPr>
        <w:t xml:space="preserve">Za </w:t>
      </w:r>
      <w:r w:rsidR="002A1048">
        <w:rPr>
          <w:rFonts w:cs="Arial"/>
          <w:b/>
          <w:bCs/>
        </w:rPr>
        <w:t>potraty</w:t>
      </w:r>
      <w:r w:rsidR="002A1048">
        <w:rPr>
          <w:rFonts w:cs="Arial"/>
        </w:rPr>
        <w:t xml:space="preserve"> jsou v demografické statistice považována předčasná ukončení těhotenství, klasifikovaná lékařem jako ukončení těhotenství potratem. </w:t>
      </w:r>
      <w:r w:rsidR="00F47B62">
        <w:rPr>
          <w:rFonts w:cs="Arial"/>
        </w:rPr>
        <w:t xml:space="preserve">Údaje </w:t>
      </w:r>
      <w:r w:rsidR="002A1048">
        <w:rPr>
          <w:rFonts w:cs="Arial"/>
        </w:rPr>
        <w:t>o potratech poskytuj</w:t>
      </w:r>
      <w:r w:rsidR="00F47B62">
        <w:rPr>
          <w:rFonts w:cs="Arial"/>
        </w:rPr>
        <w:t>e</w:t>
      </w:r>
      <w:r w:rsidR="002A1048">
        <w:rPr>
          <w:rFonts w:cs="Arial"/>
        </w:rPr>
        <w:t xml:space="preserve"> </w:t>
      </w:r>
      <w:r w:rsidR="00F47B62">
        <w:rPr>
          <w:rFonts w:cs="Arial"/>
        </w:rPr>
        <w:t xml:space="preserve">Českému </w:t>
      </w:r>
      <w:r w:rsidR="00F47B62" w:rsidRPr="00CE4A05">
        <w:rPr>
          <w:rFonts w:cs="Arial"/>
        </w:rPr>
        <w:t xml:space="preserve">statistickému úřadu </w:t>
      </w:r>
      <w:r w:rsidR="002A1048" w:rsidRPr="00CE4A05">
        <w:rPr>
          <w:rFonts w:cs="Arial"/>
        </w:rPr>
        <w:t>ÚZIS ČR. Statistika potratů byla v Československu vedena</w:t>
      </w:r>
      <w:r w:rsidR="00E22DA8" w:rsidRPr="00CE4A05">
        <w:rPr>
          <w:rStyle w:val="Znakapoznpodarou"/>
          <w:rFonts w:cs="Arial"/>
        </w:rPr>
        <w:footnoteReference w:id="2"/>
      </w:r>
      <w:r w:rsidR="002A1048" w:rsidRPr="00CE4A05">
        <w:rPr>
          <w:rFonts w:cs="Arial"/>
        </w:rPr>
        <w:t xml:space="preserve"> od roku 1953, podrobná statistika </w:t>
      </w:r>
      <w:r w:rsidR="007B3B9A" w:rsidRPr="00CE4A05">
        <w:rPr>
          <w:rFonts w:cs="Arial"/>
        </w:rPr>
        <w:t xml:space="preserve">(v členění podle všech druhů: </w:t>
      </w:r>
      <w:r w:rsidR="00E22DA8" w:rsidRPr="00CE4A05">
        <w:rPr>
          <w:rFonts w:cs="Arial"/>
        </w:rPr>
        <w:t>uměl</w:t>
      </w:r>
      <w:r w:rsidR="00E22DA8">
        <w:rPr>
          <w:rFonts w:cs="Arial"/>
        </w:rPr>
        <w:t>é</w:t>
      </w:r>
      <w:r w:rsidR="007B3B9A" w:rsidRPr="00CE4A05">
        <w:rPr>
          <w:rFonts w:cs="Arial"/>
        </w:rPr>
        <w:t xml:space="preserve">, </w:t>
      </w:r>
      <w:r w:rsidR="00E22DA8" w:rsidRPr="00CE4A05">
        <w:rPr>
          <w:rFonts w:cs="Arial"/>
        </w:rPr>
        <w:t>samovoln</w:t>
      </w:r>
      <w:r w:rsidR="00E22DA8">
        <w:rPr>
          <w:rFonts w:cs="Arial"/>
        </w:rPr>
        <w:t>é</w:t>
      </w:r>
      <w:r w:rsidR="00E22DA8" w:rsidRPr="00CE4A05">
        <w:rPr>
          <w:rFonts w:cs="Arial"/>
        </w:rPr>
        <w:t xml:space="preserve"> </w:t>
      </w:r>
      <w:r w:rsidR="007B3B9A" w:rsidRPr="00CE4A05">
        <w:rPr>
          <w:rFonts w:cs="Arial"/>
        </w:rPr>
        <w:t>a ostatní</w:t>
      </w:r>
      <w:r w:rsidR="00E22DA8">
        <w:rPr>
          <w:rFonts w:cs="Arial"/>
        </w:rPr>
        <w:t xml:space="preserve"> potraty</w:t>
      </w:r>
      <w:r w:rsidR="007B3B9A" w:rsidRPr="00CE4A05">
        <w:rPr>
          <w:rFonts w:cs="Arial"/>
        </w:rPr>
        <w:t xml:space="preserve">) </w:t>
      </w:r>
      <w:r w:rsidR="002A1048" w:rsidRPr="00CE4A05">
        <w:rPr>
          <w:rFonts w:cs="Arial"/>
        </w:rPr>
        <w:t>je vedena od roku 1958 v souvislosti s účinností zákona č. 68/1957 Sb., o umělém přerušení těhotenství.</w:t>
      </w:r>
      <w:r w:rsidR="007B3B9A" w:rsidRPr="00CE4A05">
        <w:rPr>
          <w:rFonts w:cs="Arial"/>
        </w:rPr>
        <w:t xml:space="preserve"> Do roku 1964 byly za potraty považovány všechny plody, které nemohly být považovány za děti podle tehdy platné čs. definice. </w:t>
      </w:r>
      <w:r w:rsidR="00C92E3F">
        <w:rPr>
          <w:rFonts w:cs="Arial"/>
        </w:rPr>
        <w:t xml:space="preserve">V období od 1. 1. 1965 do 29. 2. 1988 </w:t>
      </w:r>
      <w:r w:rsidR="009378E6" w:rsidRPr="00CE4A05">
        <w:rPr>
          <w:rFonts w:cs="Arial"/>
        </w:rPr>
        <w:t>se dle mezinárodně doporučené definice dítěte za potrat považoval každý mrtvě narozený plod narozený do 28. týdne těhotenství nebo (nelze-li délku těhotenství určit) který vážil méně než 1 000 g.</w:t>
      </w:r>
    </w:p>
    <w:p w14:paraId="59926692" w14:textId="77777777" w:rsidR="002A1048" w:rsidRDefault="009378E6" w:rsidP="00F731B3">
      <w:pPr>
        <w:pStyle w:val="Normlnweb"/>
        <w:spacing w:before="0" w:beforeAutospacing="0" w:after="240" w:afterAutospacing="0" w:line="288" w:lineRule="auto"/>
        <w:rPr>
          <w:rFonts w:ascii="Arial" w:hAnsi="Arial" w:cs="Arial"/>
          <w:sz w:val="20"/>
        </w:rPr>
      </w:pPr>
      <w:r>
        <w:rPr>
          <w:rFonts w:ascii="Arial" w:hAnsi="Arial" w:cs="Arial"/>
          <w:sz w:val="20"/>
        </w:rPr>
        <w:t>Od 1. 3. 1988 byly d</w:t>
      </w:r>
      <w:r w:rsidR="00F47B62">
        <w:rPr>
          <w:rFonts w:ascii="Arial" w:hAnsi="Arial" w:cs="Arial"/>
          <w:sz w:val="20"/>
        </w:rPr>
        <w:t xml:space="preserve">efinice potratů dány vyhláškou </w:t>
      </w:r>
      <w:r w:rsidR="002A1048">
        <w:rPr>
          <w:rFonts w:ascii="Arial" w:hAnsi="Arial" w:cs="Arial"/>
          <w:sz w:val="20"/>
        </w:rPr>
        <w:t>Ministerstva zdravotnictví ČSR č. 11/1988</w:t>
      </w:r>
      <w:r w:rsidR="000D79DB">
        <w:rPr>
          <w:rFonts w:ascii="Arial" w:hAnsi="Arial" w:cs="Arial"/>
          <w:sz w:val="20"/>
        </w:rPr>
        <w:t xml:space="preserve"> Sb.</w:t>
      </w:r>
      <w:r w:rsidR="002A1048">
        <w:rPr>
          <w:rFonts w:ascii="Arial" w:hAnsi="Arial" w:cs="Arial"/>
          <w:sz w:val="20"/>
        </w:rPr>
        <w:t>, o</w:t>
      </w:r>
      <w:r w:rsidR="00FC3D75">
        <w:rPr>
          <w:rFonts w:ascii="Arial" w:hAnsi="Arial" w:cs="Arial"/>
          <w:sz w:val="20"/>
        </w:rPr>
        <w:t> </w:t>
      </w:r>
      <w:r w:rsidR="002A1048">
        <w:rPr>
          <w:rFonts w:ascii="Arial" w:hAnsi="Arial" w:cs="Arial"/>
          <w:sz w:val="20"/>
        </w:rPr>
        <w:t>povinném hlášení ukončení těhotenství, úmrtí dítěte a úmrtí matky</w:t>
      </w:r>
      <w:r>
        <w:rPr>
          <w:rFonts w:ascii="Arial" w:hAnsi="Arial" w:cs="Arial"/>
          <w:sz w:val="20"/>
        </w:rPr>
        <w:t xml:space="preserve">. </w:t>
      </w:r>
      <w:proofErr w:type="gramStart"/>
      <w:r w:rsidR="00F47B62">
        <w:rPr>
          <w:rFonts w:ascii="Arial" w:hAnsi="Arial" w:cs="Arial"/>
          <w:sz w:val="20"/>
        </w:rPr>
        <w:t>Potratem</w:t>
      </w:r>
      <w:proofErr w:type="gramEnd"/>
      <w:r w:rsidR="002A1048">
        <w:rPr>
          <w:rFonts w:ascii="Arial" w:hAnsi="Arial" w:cs="Arial"/>
          <w:sz w:val="20"/>
        </w:rPr>
        <w:t xml:space="preserve"> </w:t>
      </w:r>
      <w:r>
        <w:rPr>
          <w:rFonts w:ascii="Arial" w:hAnsi="Arial" w:cs="Arial"/>
          <w:sz w:val="20"/>
        </w:rPr>
        <w:t xml:space="preserve">se </w:t>
      </w:r>
      <w:r w:rsidR="002A1048">
        <w:rPr>
          <w:rFonts w:ascii="Arial" w:hAnsi="Arial" w:cs="Arial"/>
          <w:sz w:val="20"/>
        </w:rPr>
        <w:t xml:space="preserve">rozumělo ukončení těhotenství ženy, při </w:t>
      </w:r>
      <w:proofErr w:type="gramStart"/>
      <w:r w:rsidR="002A1048">
        <w:rPr>
          <w:rFonts w:ascii="Arial" w:hAnsi="Arial" w:cs="Arial"/>
          <w:sz w:val="20"/>
        </w:rPr>
        <w:t>němž</w:t>
      </w:r>
      <w:proofErr w:type="gramEnd"/>
      <w:r w:rsidR="002A1048">
        <w:rPr>
          <w:rFonts w:ascii="Arial" w:hAnsi="Arial" w:cs="Arial"/>
          <w:sz w:val="20"/>
        </w:rPr>
        <w:t xml:space="preserve"> </w:t>
      </w:r>
    </w:p>
    <w:p w14:paraId="6075E340" w14:textId="77777777" w:rsidR="002A1048" w:rsidRDefault="002A1048" w:rsidP="00F731B3">
      <w:pPr>
        <w:numPr>
          <w:ilvl w:val="0"/>
          <w:numId w:val="4"/>
        </w:numPr>
        <w:spacing w:line="288" w:lineRule="auto"/>
        <w:ind w:left="714" w:hanging="357"/>
        <w:jc w:val="left"/>
        <w:rPr>
          <w:rFonts w:cs="Arial"/>
        </w:rPr>
      </w:pPr>
      <w:r>
        <w:rPr>
          <w:rFonts w:cs="Arial"/>
        </w:rPr>
        <w:t xml:space="preserve">plod neprojevuje ani jednu ze známek života a jeho porodní hmotnost je nižší než 1 000 g a pokud ji nelze zjistit, jestliže </w:t>
      </w:r>
      <w:r w:rsidR="00F731B3">
        <w:rPr>
          <w:rFonts w:cs="Arial"/>
        </w:rPr>
        <w:t>je těhotenství kratší 28 týdnů,</w:t>
      </w:r>
    </w:p>
    <w:p w14:paraId="259C03E4" w14:textId="77777777" w:rsidR="002A1048" w:rsidRDefault="002A1048" w:rsidP="00F731B3">
      <w:pPr>
        <w:pStyle w:val="normalnsodrkami"/>
        <w:numPr>
          <w:ilvl w:val="0"/>
          <w:numId w:val="4"/>
        </w:numPr>
        <w:spacing w:line="288" w:lineRule="auto"/>
        <w:ind w:left="714" w:hanging="357"/>
        <w:jc w:val="left"/>
        <w:rPr>
          <w:rFonts w:cs="Arial"/>
        </w:rPr>
      </w:pPr>
      <w:r>
        <w:rPr>
          <w:rFonts w:cs="Arial"/>
        </w:rPr>
        <w:t xml:space="preserve">plod projevuje aspoň jednu ze známek života a má porodní hmotnost nižší než 500 g, ale nepřežije 24 hodin po porodu, </w:t>
      </w:r>
    </w:p>
    <w:p w14:paraId="6D4DFC0C" w14:textId="77777777" w:rsidR="002A1048" w:rsidRDefault="002A1048" w:rsidP="00F731B3">
      <w:pPr>
        <w:numPr>
          <w:ilvl w:val="0"/>
          <w:numId w:val="4"/>
        </w:numPr>
        <w:spacing w:after="240" w:line="288" w:lineRule="auto"/>
        <w:jc w:val="left"/>
        <w:rPr>
          <w:rFonts w:cs="Arial"/>
        </w:rPr>
      </w:pPr>
      <w:r>
        <w:rPr>
          <w:rFonts w:cs="Arial"/>
        </w:rPr>
        <w:t>z dělohy ženy bylo vyňato plodové vejce bez plodu nebo těhotenská sliznice.</w:t>
      </w:r>
    </w:p>
    <w:p w14:paraId="63CB375E" w14:textId="77777777" w:rsidR="002A1048" w:rsidRDefault="009378E6" w:rsidP="00F731B3">
      <w:pPr>
        <w:spacing w:after="240" w:line="288" w:lineRule="auto"/>
        <w:jc w:val="left"/>
        <w:rPr>
          <w:rFonts w:cs="Arial"/>
        </w:rPr>
      </w:pPr>
      <w:r>
        <w:rPr>
          <w:rFonts w:cs="Arial"/>
        </w:rPr>
        <w:t xml:space="preserve">Vyhláška MZ ČSR č. 11/1988 </w:t>
      </w:r>
      <w:r w:rsidR="000D79DB">
        <w:rPr>
          <w:rFonts w:cs="Arial"/>
        </w:rPr>
        <w:t xml:space="preserve">Sb. </w:t>
      </w:r>
      <w:r>
        <w:rPr>
          <w:rFonts w:cs="Arial"/>
        </w:rPr>
        <w:t>byla k 1. 4. 2012 zrušena zákonem č. </w:t>
      </w:r>
      <w:r>
        <w:rPr>
          <w:rStyle w:val="Siln"/>
          <w:rFonts w:cs="Arial"/>
          <w:b w:val="0"/>
          <w:bCs w:val="0"/>
        </w:rPr>
        <w:t>372/2011</w:t>
      </w:r>
      <w:r>
        <w:rPr>
          <w:rFonts w:cs="Arial"/>
          <w:szCs w:val="20"/>
        </w:rPr>
        <w:t xml:space="preserve"> Sb.</w:t>
      </w:r>
      <w:r>
        <w:rPr>
          <w:rFonts w:cs="Arial"/>
        </w:rPr>
        <w:t>, o zdravotních službách. Tato s</w:t>
      </w:r>
      <w:r w:rsidR="002A1048">
        <w:rPr>
          <w:rFonts w:cs="Arial"/>
          <w:szCs w:val="20"/>
        </w:rPr>
        <w:t xml:space="preserve">oučasná právní úprava definuje </w:t>
      </w:r>
      <w:r w:rsidR="002A1048">
        <w:rPr>
          <w:rFonts w:cs="Arial"/>
          <w:b/>
          <w:szCs w:val="20"/>
        </w:rPr>
        <w:t>plod po potratu</w:t>
      </w:r>
      <w:r w:rsidR="00F84BAA">
        <w:rPr>
          <w:rFonts w:cs="Arial"/>
          <w:szCs w:val="20"/>
        </w:rPr>
        <w:t xml:space="preserve"> </w:t>
      </w:r>
      <w:r w:rsidR="00E22DA8">
        <w:rPr>
          <w:rFonts w:cs="Arial"/>
          <w:szCs w:val="20"/>
        </w:rPr>
        <w:t>jako</w:t>
      </w:r>
      <w:r w:rsidR="002A1048">
        <w:rPr>
          <w:rFonts w:cs="Arial"/>
          <w:szCs w:val="20"/>
        </w:rPr>
        <w:t xml:space="preserve"> plod, který po úplném vypuzení nebo vynětí z těla matčina neprojevuje ani jednu ze známek života</w:t>
      </w:r>
      <w:r w:rsidR="002A1048">
        <w:rPr>
          <w:rStyle w:val="Zdraznn"/>
          <w:rFonts w:cs="Arial"/>
          <w:i w:val="0"/>
          <w:iCs w:val="0"/>
          <w:szCs w:val="20"/>
        </w:rPr>
        <w:t xml:space="preserve"> a současně jeho porodní hmotnost je nižší než 500 g, a pokud ji nelze zjistit, jestliže je těhotenství kratší než 22 týdny.</w:t>
      </w:r>
    </w:p>
    <w:p w14:paraId="0617F748" w14:textId="77777777" w:rsidR="002A1048" w:rsidRDefault="002A1048" w:rsidP="00F731B3">
      <w:pPr>
        <w:spacing w:after="240" w:line="288" w:lineRule="auto"/>
        <w:jc w:val="left"/>
        <w:rPr>
          <w:rStyle w:val="Odkaznakoment"/>
        </w:rPr>
      </w:pPr>
      <w:r>
        <w:rPr>
          <w:rFonts w:cs="Arial"/>
        </w:rPr>
        <w:t xml:space="preserve">Potratem se rozumí též ukončení mimoděložního těhotenství nebo umělé přerušení těhotenství </w:t>
      </w:r>
      <w:r w:rsidR="004E03C2">
        <w:rPr>
          <w:rFonts w:cs="Arial"/>
        </w:rPr>
        <w:t xml:space="preserve">(UPT) </w:t>
      </w:r>
      <w:r>
        <w:rPr>
          <w:rFonts w:cs="Arial"/>
        </w:rPr>
        <w:t xml:space="preserve">provedené podle zvláštních předpisů. </w:t>
      </w:r>
    </w:p>
    <w:p w14:paraId="6076285F" w14:textId="77777777" w:rsidR="00E56D04" w:rsidRDefault="002A1048" w:rsidP="00F731B3">
      <w:pPr>
        <w:spacing w:after="240" w:line="288" w:lineRule="auto"/>
        <w:jc w:val="left"/>
        <w:rPr>
          <w:rFonts w:cs="Arial"/>
        </w:rPr>
      </w:pPr>
      <w:r>
        <w:rPr>
          <w:rFonts w:cs="Arial"/>
        </w:rPr>
        <w:t>Druhy potratů</w:t>
      </w:r>
      <w:r w:rsidR="0051195B">
        <w:rPr>
          <w:rStyle w:val="Znakapoznpodarou"/>
          <w:rFonts w:cs="Arial"/>
        </w:rPr>
        <w:footnoteReference w:id="3"/>
      </w:r>
      <w:r w:rsidR="0051195B">
        <w:rPr>
          <w:rFonts w:cs="Arial"/>
        </w:rPr>
        <w:t>:</w:t>
      </w:r>
    </w:p>
    <w:p w14:paraId="2FF7AC97" w14:textId="2976735F" w:rsidR="00BB6452" w:rsidRDefault="00E56D04" w:rsidP="00F731B3">
      <w:pPr>
        <w:numPr>
          <w:ilvl w:val="0"/>
          <w:numId w:val="6"/>
        </w:numPr>
        <w:spacing w:line="288" w:lineRule="auto"/>
        <w:ind w:left="1077" w:hanging="357"/>
        <w:jc w:val="left"/>
        <w:rPr>
          <w:rFonts w:cs="Arial"/>
        </w:rPr>
      </w:pPr>
      <w:r>
        <w:rPr>
          <w:rFonts w:cs="Arial"/>
        </w:rPr>
        <w:t>samovolný</w:t>
      </w:r>
    </w:p>
    <w:p w14:paraId="4BA4DBCB" w14:textId="29AF92C7" w:rsidR="00BB6452" w:rsidRDefault="00C328C4" w:rsidP="00F731B3">
      <w:pPr>
        <w:numPr>
          <w:ilvl w:val="0"/>
          <w:numId w:val="6"/>
        </w:numPr>
        <w:spacing w:line="288" w:lineRule="auto"/>
        <w:ind w:left="1077" w:hanging="357"/>
        <w:jc w:val="left"/>
        <w:rPr>
          <w:rFonts w:cs="Arial"/>
        </w:rPr>
      </w:pPr>
      <w:r>
        <w:rPr>
          <w:rFonts w:cs="Arial"/>
        </w:rPr>
        <w:t>EUG (</w:t>
      </w:r>
      <w:r w:rsidR="003D6160">
        <w:rPr>
          <w:rFonts w:cs="Arial"/>
        </w:rPr>
        <w:t xml:space="preserve">ukončení </w:t>
      </w:r>
      <w:r w:rsidR="007C6077">
        <w:rPr>
          <w:rFonts w:cs="Arial"/>
        </w:rPr>
        <w:t>mimoděložní</w:t>
      </w:r>
      <w:r w:rsidR="003D6160">
        <w:rPr>
          <w:rFonts w:cs="Arial"/>
        </w:rPr>
        <w:t>ho</w:t>
      </w:r>
      <w:r w:rsidR="007C6077">
        <w:rPr>
          <w:rFonts w:cs="Arial"/>
        </w:rPr>
        <w:t xml:space="preserve"> těhotenství</w:t>
      </w:r>
      <w:r w:rsidR="003D6160">
        <w:rPr>
          <w:rFonts w:cs="Arial"/>
        </w:rPr>
        <w:t>)</w:t>
      </w:r>
    </w:p>
    <w:p w14:paraId="0E90EAC4" w14:textId="3ECD946D" w:rsidR="00BB6452" w:rsidRDefault="007C6077" w:rsidP="00F731B3">
      <w:pPr>
        <w:numPr>
          <w:ilvl w:val="0"/>
          <w:numId w:val="6"/>
        </w:numPr>
        <w:spacing w:line="288" w:lineRule="auto"/>
        <w:ind w:left="1077" w:hanging="357"/>
        <w:jc w:val="left"/>
        <w:rPr>
          <w:rFonts w:cs="Arial"/>
        </w:rPr>
      </w:pPr>
      <w:r>
        <w:rPr>
          <w:rFonts w:cs="Arial"/>
        </w:rPr>
        <w:t>umělý</w:t>
      </w:r>
    </w:p>
    <w:p w14:paraId="688B29E2" w14:textId="4A0E907D" w:rsidR="00D0744E" w:rsidRDefault="00C328C4">
      <w:pPr>
        <w:numPr>
          <w:ilvl w:val="0"/>
          <w:numId w:val="6"/>
        </w:numPr>
        <w:spacing w:after="240" w:line="288" w:lineRule="auto"/>
        <w:ind w:left="1077" w:hanging="357"/>
        <w:jc w:val="left"/>
        <w:rPr>
          <w:rFonts w:cs="Arial"/>
        </w:rPr>
      </w:pPr>
      <w:r>
        <w:rPr>
          <w:rFonts w:cs="Arial"/>
        </w:rPr>
        <w:lastRenderedPageBreak/>
        <w:t>nelegální</w:t>
      </w:r>
      <w:r w:rsidR="00E56D04">
        <w:rPr>
          <w:rFonts w:cs="Arial"/>
        </w:rPr>
        <w:t xml:space="preserve"> </w:t>
      </w:r>
      <w:r>
        <w:rPr>
          <w:rFonts w:cs="Arial"/>
        </w:rPr>
        <w:t>(</w:t>
      </w:r>
      <w:r w:rsidR="00E56D04">
        <w:rPr>
          <w:rFonts w:cs="Arial"/>
        </w:rPr>
        <w:t xml:space="preserve">tj. potrat, který si žena přivodila sama nebo potrat provedený </w:t>
      </w:r>
      <w:r w:rsidR="00786D40">
        <w:rPr>
          <w:rFonts w:cs="Arial"/>
        </w:rPr>
        <w:t>nebo</w:t>
      </w:r>
      <w:r w:rsidR="00E56D04">
        <w:rPr>
          <w:rFonts w:cs="Arial"/>
        </w:rPr>
        <w:t xml:space="preserve"> iniciovaný nedovoleně jinou osobou</w:t>
      </w:r>
      <w:r>
        <w:rPr>
          <w:rFonts w:cs="Arial"/>
        </w:rPr>
        <w:t>)</w:t>
      </w:r>
    </w:p>
    <w:p w14:paraId="3DD2A449" w14:textId="7EA2B4EE" w:rsidR="009378E6" w:rsidRDefault="006558EF" w:rsidP="00F731B3">
      <w:pPr>
        <w:spacing w:after="240" w:line="288" w:lineRule="auto"/>
        <w:jc w:val="left"/>
        <w:rPr>
          <w:rFonts w:cs="Arial"/>
        </w:rPr>
      </w:pPr>
      <w:r>
        <w:rPr>
          <w:rFonts w:cs="Arial"/>
        </w:rPr>
        <w:t>V období 1958–1986 nebyla mimoděložní těhotenství v potratech evidována. Od roku 1987 jsou případy mimoděložního těhotenství do potratů započítávány, v letech 1988–1991 jsou zahrnuty mezi UPT, od roku 1992 v kategorii ostatních potratů. V České republice se na rozdíl od některých jiných evropských zemí mezi indukované potraty zařazují i tzv. miniinterrupce</w:t>
      </w:r>
      <w:r w:rsidRPr="00CE4A05">
        <w:rPr>
          <w:rFonts w:cs="Arial"/>
        </w:rPr>
        <w:t xml:space="preserve">. UPT </w:t>
      </w:r>
      <w:r w:rsidR="00C81740" w:rsidRPr="00CE4A05">
        <w:rPr>
          <w:rFonts w:cs="Arial"/>
        </w:rPr>
        <w:t>zahrnuj</w:t>
      </w:r>
      <w:r w:rsidR="00BA5053">
        <w:rPr>
          <w:rFonts w:cs="Arial"/>
        </w:rPr>
        <w:t>í</w:t>
      </w:r>
      <w:r w:rsidR="00C81740" w:rsidRPr="00CE4A05">
        <w:rPr>
          <w:rFonts w:cs="Arial"/>
        </w:rPr>
        <w:t xml:space="preserve"> také UPT provedené </w:t>
      </w:r>
      <w:r w:rsidRPr="00CE4A05">
        <w:rPr>
          <w:rFonts w:cs="Arial"/>
        </w:rPr>
        <w:t>farma</w:t>
      </w:r>
      <w:r w:rsidR="00C81740" w:rsidRPr="00CE4A05">
        <w:rPr>
          <w:rFonts w:cs="Arial"/>
        </w:rPr>
        <w:t>kologickou metodou („potratová pilulka“</w:t>
      </w:r>
      <w:r w:rsidR="004F237E" w:rsidRPr="00CE4A05">
        <w:rPr>
          <w:rFonts w:cs="Arial"/>
        </w:rPr>
        <w:t xml:space="preserve"> dostupná v</w:t>
      </w:r>
      <w:r w:rsidR="00C81740" w:rsidRPr="00CE4A05">
        <w:rPr>
          <w:rFonts w:cs="Arial"/>
        </w:rPr>
        <w:t xml:space="preserve"> ČR od </w:t>
      </w:r>
      <w:r w:rsidR="004F237E" w:rsidRPr="00CE4A05">
        <w:rPr>
          <w:rFonts w:cs="Arial"/>
        </w:rPr>
        <w:t xml:space="preserve">poloviny roku </w:t>
      </w:r>
      <w:r w:rsidR="009E0A16" w:rsidRPr="00CE4A05">
        <w:rPr>
          <w:rFonts w:cs="Arial"/>
        </w:rPr>
        <w:t>2014</w:t>
      </w:r>
      <w:r w:rsidR="004F237E" w:rsidRPr="00CE4A05">
        <w:rPr>
          <w:rFonts w:cs="Arial"/>
        </w:rPr>
        <w:t>)</w:t>
      </w:r>
      <w:r w:rsidR="00C81740" w:rsidRPr="00CE4A05">
        <w:rPr>
          <w:rFonts w:cs="Arial"/>
        </w:rPr>
        <w:t>.</w:t>
      </w:r>
      <w:r w:rsidR="009378E6" w:rsidRPr="009378E6">
        <w:rPr>
          <w:rFonts w:cs="Arial"/>
        </w:rPr>
        <w:t xml:space="preserve"> </w:t>
      </w:r>
    </w:p>
    <w:p w14:paraId="54F54E8C" w14:textId="77777777" w:rsidR="00786D40" w:rsidRDefault="009378E6" w:rsidP="00F731B3">
      <w:pPr>
        <w:spacing w:after="240" w:line="288" w:lineRule="auto"/>
        <w:jc w:val="left"/>
        <w:rPr>
          <w:rStyle w:val="Odkaznakoment"/>
        </w:rPr>
      </w:pPr>
      <w:r>
        <w:rPr>
          <w:rFonts w:cs="Arial"/>
        </w:rPr>
        <w:t>Povinnému hlášení podléhají všechny druhy potratů provedené ve zdravotnických zařízeních poskytovatelů lůžkové péče v ČR nebo v něm ošetřené po potratu mimo lůžkové zařízení, povinnost vyplývá z legislativních norem.</w:t>
      </w:r>
    </w:p>
    <w:p w14:paraId="61D33C61" w14:textId="77777777" w:rsidR="002A1048" w:rsidRDefault="002A1048" w:rsidP="00F731B3">
      <w:pPr>
        <w:spacing w:after="240" w:line="288" w:lineRule="auto"/>
        <w:jc w:val="left"/>
        <w:rPr>
          <w:rFonts w:cs="Arial"/>
        </w:rPr>
      </w:pPr>
      <w:r>
        <w:rPr>
          <w:rFonts w:cs="Arial"/>
          <w:b/>
          <w:bCs/>
        </w:rPr>
        <w:t>Hrubá míra potratovosti</w:t>
      </w:r>
      <w:r>
        <w:rPr>
          <w:rFonts w:cs="Arial"/>
        </w:rPr>
        <w:t xml:space="preserve"> </w:t>
      </w:r>
      <w:r w:rsidR="0052586A" w:rsidRPr="00D85585">
        <w:rPr>
          <w:rFonts w:cs="Arial"/>
          <w:iCs/>
        </w:rPr>
        <w:t>–</w:t>
      </w:r>
      <w:r>
        <w:rPr>
          <w:rFonts w:cs="Arial"/>
        </w:rPr>
        <w:t xml:space="preserve"> počet potratů na 1 000 obyvatel středního stavu.</w:t>
      </w:r>
    </w:p>
    <w:p w14:paraId="7FC0482D" w14:textId="77777777" w:rsidR="002A1048" w:rsidRDefault="002A1048" w:rsidP="00F731B3">
      <w:pPr>
        <w:spacing w:after="240" w:line="288" w:lineRule="auto"/>
        <w:jc w:val="left"/>
        <w:rPr>
          <w:rFonts w:cs="Arial"/>
        </w:rPr>
      </w:pPr>
      <w:r>
        <w:rPr>
          <w:rFonts w:cs="Arial"/>
          <w:b/>
          <w:bCs/>
        </w:rPr>
        <w:t>Míra potratovosti podle věku</w:t>
      </w:r>
      <w:r>
        <w:rPr>
          <w:rFonts w:cs="Arial"/>
        </w:rPr>
        <w:t xml:space="preserve"> </w:t>
      </w:r>
      <w:r w:rsidR="0052586A" w:rsidRPr="00D85585">
        <w:rPr>
          <w:rFonts w:cs="Arial"/>
          <w:iCs/>
        </w:rPr>
        <w:t>–</w:t>
      </w:r>
      <w:r>
        <w:rPr>
          <w:rFonts w:cs="Arial"/>
        </w:rPr>
        <w:t xml:space="preserve"> počet potratů u žen </w:t>
      </w:r>
      <w:r w:rsidR="00D85585">
        <w:rPr>
          <w:rFonts w:cs="Arial"/>
        </w:rPr>
        <w:t>dané</w:t>
      </w:r>
      <w:r>
        <w:rPr>
          <w:rFonts w:cs="Arial"/>
        </w:rPr>
        <w:t xml:space="preserve"> věkové kategorie na 1 000 žen středního stavu v</w:t>
      </w:r>
      <w:r w:rsidR="00AB32EE">
        <w:rPr>
          <w:rFonts w:cs="Arial"/>
        </w:rPr>
        <w:t> </w:t>
      </w:r>
      <w:r>
        <w:rPr>
          <w:rFonts w:cs="Arial"/>
        </w:rPr>
        <w:t>dané věkové kategorii. Obdobně míra indukované (umělé), příp. samovolné potratovosti.</w:t>
      </w:r>
    </w:p>
    <w:p w14:paraId="0E9DD89E" w14:textId="77777777" w:rsidR="002A1048" w:rsidRDefault="002A1048" w:rsidP="00F731B3">
      <w:pPr>
        <w:spacing w:after="240" w:line="288" w:lineRule="auto"/>
        <w:jc w:val="left"/>
        <w:rPr>
          <w:rFonts w:cs="Arial"/>
        </w:rPr>
      </w:pPr>
      <w:r>
        <w:rPr>
          <w:rFonts w:cs="Arial"/>
          <w:b/>
          <w:bCs/>
        </w:rPr>
        <w:t>Úhrnná potratovost</w:t>
      </w:r>
      <w:r>
        <w:rPr>
          <w:rFonts w:cs="Arial"/>
        </w:rPr>
        <w:t xml:space="preserve"> – ukazatel, který je analogií úhrnné plodnosti. Vyjadřuje počet potratů, který by v průměru prodělala každá žena v dané populaci během svého reprodukčního věku (15–49 let), pokud by se během tohoto reprodukčního období neměnila míra potratovosti žen podle věku a zůstala na úrovni roku, za který je úhrnná potratovost vypočítána a dále za předpokladu nulové úmrtnosti žen během reprodukčního věku. Stejným způsobem je konstruována </w:t>
      </w:r>
      <w:r w:rsidRPr="00786D40">
        <w:rPr>
          <w:rFonts w:cs="Arial"/>
          <w:b/>
        </w:rPr>
        <w:t>úhrnná indukovaná potratovost</w:t>
      </w:r>
      <w:r>
        <w:rPr>
          <w:rFonts w:cs="Arial"/>
        </w:rPr>
        <w:t xml:space="preserve"> a </w:t>
      </w:r>
      <w:r w:rsidRPr="00786D40">
        <w:rPr>
          <w:rFonts w:cs="Arial"/>
          <w:b/>
        </w:rPr>
        <w:t>úhrnná samovolná potratovost</w:t>
      </w:r>
      <w:r>
        <w:rPr>
          <w:rFonts w:cs="Arial"/>
        </w:rPr>
        <w:t>.</w:t>
      </w:r>
    </w:p>
    <w:p w14:paraId="588BD906" w14:textId="77777777" w:rsidR="002A1048" w:rsidRDefault="002A1048" w:rsidP="00F731B3">
      <w:pPr>
        <w:spacing w:after="240" w:line="288" w:lineRule="auto"/>
        <w:jc w:val="left"/>
        <w:rPr>
          <w:rFonts w:cs="Arial"/>
        </w:rPr>
      </w:pPr>
      <w:r>
        <w:rPr>
          <w:rFonts w:cs="Arial"/>
        </w:rPr>
        <w:br/>
      </w:r>
      <w:r>
        <w:rPr>
          <w:rFonts w:cs="Arial"/>
          <w:b/>
          <w:bCs/>
        </w:rPr>
        <w:t>Úmrtnost</w:t>
      </w:r>
      <w:r>
        <w:rPr>
          <w:rFonts w:cs="Arial"/>
        </w:rPr>
        <w:t xml:space="preserve"> je vedle porodnosti jednou ze dvou základních složek</w:t>
      </w:r>
      <w:r w:rsidR="00321011">
        <w:rPr>
          <w:rFonts w:cs="Arial"/>
        </w:rPr>
        <w:t xml:space="preserve"> přirozené</w:t>
      </w:r>
      <w:r>
        <w:rPr>
          <w:rFonts w:cs="Arial"/>
        </w:rPr>
        <w:t xml:space="preserve"> demografické reprodukce. Základem pro její sledování je individuální statistické hlášení o úmrtí, zasílané Českému statistickému úřadu </w:t>
      </w:r>
      <w:r w:rsidR="00321011">
        <w:rPr>
          <w:rFonts w:cs="Arial"/>
        </w:rPr>
        <w:t>příslušným matričním úřadem</w:t>
      </w:r>
      <w:r>
        <w:rPr>
          <w:rFonts w:cs="Arial"/>
        </w:rPr>
        <w:t>.</w:t>
      </w:r>
    </w:p>
    <w:p w14:paraId="08119ACB" w14:textId="77777777" w:rsidR="002A1048" w:rsidRDefault="002A1048" w:rsidP="00F731B3">
      <w:pPr>
        <w:spacing w:after="240" w:line="288" w:lineRule="auto"/>
        <w:jc w:val="left"/>
        <w:rPr>
          <w:rFonts w:cs="Arial"/>
        </w:rPr>
      </w:pPr>
      <w:r>
        <w:rPr>
          <w:rFonts w:cs="Arial"/>
          <w:b/>
          <w:bCs/>
        </w:rPr>
        <w:t>Hrubá míra úmrtnosti</w:t>
      </w:r>
      <w:r>
        <w:rPr>
          <w:rFonts w:cs="Arial"/>
        </w:rPr>
        <w:t xml:space="preserve"> </w:t>
      </w:r>
      <w:r w:rsidR="0052586A" w:rsidRPr="00D85585">
        <w:rPr>
          <w:rFonts w:cs="Arial"/>
          <w:iCs/>
        </w:rPr>
        <w:t xml:space="preserve">– </w:t>
      </w:r>
      <w:r>
        <w:rPr>
          <w:rFonts w:cs="Arial"/>
        </w:rPr>
        <w:t xml:space="preserve">počet zemřelých osob na 1 000 obyvatel středního stavu. </w:t>
      </w:r>
    </w:p>
    <w:p w14:paraId="266C0888" w14:textId="77777777" w:rsidR="002A1048" w:rsidRDefault="002A1048" w:rsidP="00F731B3">
      <w:pPr>
        <w:spacing w:after="240" w:line="288" w:lineRule="auto"/>
        <w:jc w:val="left"/>
        <w:rPr>
          <w:rFonts w:cs="Arial"/>
        </w:rPr>
      </w:pPr>
      <w:r>
        <w:rPr>
          <w:rFonts w:cs="Arial"/>
          <w:b/>
          <w:bCs/>
        </w:rPr>
        <w:t>Míra úmrtnosti podle věku</w:t>
      </w:r>
      <w:r>
        <w:rPr>
          <w:rFonts w:cs="Arial"/>
        </w:rPr>
        <w:t xml:space="preserve"> </w:t>
      </w:r>
      <w:r w:rsidR="00D85585" w:rsidRPr="00D85585">
        <w:rPr>
          <w:rFonts w:cs="Arial"/>
          <w:iCs/>
        </w:rPr>
        <w:t xml:space="preserve">– </w:t>
      </w:r>
      <w:r>
        <w:rPr>
          <w:rFonts w:cs="Arial"/>
        </w:rPr>
        <w:t xml:space="preserve">počet zemřelých osob </w:t>
      </w:r>
      <w:r w:rsidR="00D85585">
        <w:rPr>
          <w:rFonts w:cs="Arial"/>
        </w:rPr>
        <w:t xml:space="preserve">v dané věkové skupině </w:t>
      </w:r>
      <w:r>
        <w:rPr>
          <w:rFonts w:cs="Arial"/>
        </w:rPr>
        <w:t>na 1 000 obyvatel středního stavu dané věkové skupin</w:t>
      </w:r>
      <w:r w:rsidR="00D85585">
        <w:rPr>
          <w:rFonts w:cs="Arial"/>
        </w:rPr>
        <w:t>y</w:t>
      </w:r>
      <w:r>
        <w:rPr>
          <w:rFonts w:cs="Arial"/>
        </w:rPr>
        <w:t>. Vzhledem ke značnému rozdílu mezi úmrtností mužů a žen se tento ukazatel udává pro jednotlivá pohlaví odděleně.</w:t>
      </w:r>
    </w:p>
    <w:p w14:paraId="19901862" w14:textId="77777777" w:rsidR="002A1048" w:rsidRDefault="002A1048" w:rsidP="00F731B3">
      <w:pPr>
        <w:spacing w:after="240" w:line="288" w:lineRule="auto"/>
        <w:jc w:val="left"/>
        <w:rPr>
          <w:rFonts w:cs="Arial"/>
        </w:rPr>
      </w:pPr>
      <w:r>
        <w:rPr>
          <w:rFonts w:cs="Arial"/>
          <w:b/>
          <w:bCs/>
        </w:rPr>
        <w:t>Kojenecká úmrtnost</w:t>
      </w:r>
      <w:r>
        <w:rPr>
          <w:rFonts w:cs="Arial"/>
        </w:rPr>
        <w:t xml:space="preserve"> </w:t>
      </w:r>
      <w:r w:rsidR="00D85585" w:rsidRPr="00D85585">
        <w:rPr>
          <w:rFonts w:cs="Arial"/>
          <w:iCs/>
        </w:rPr>
        <w:t xml:space="preserve">– </w:t>
      </w:r>
      <w:r>
        <w:rPr>
          <w:rFonts w:cs="Arial"/>
        </w:rPr>
        <w:t>počet zemřelých kojenců (tj. dětí, které zemřely před dosažením 1 roku věku) na 1 000 živě narozených dětí ve stejném časovém intervalu.</w:t>
      </w:r>
    </w:p>
    <w:p w14:paraId="48042C50" w14:textId="77777777" w:rsidR="002A1048" w:rsidRDefault="002A1048" w:rsidP="00F731B3">
      <w:pPr>
        <w:spacing w:after="240" w:line="288" w:lineRule="auto"/>
        <w:jc w:val="left"/>
        <w:rPr>
          <w:rFonts w:cs="Arial"/>
        </w:rPr>
      </w:pPr>
      <w:r>
        <w:rPr>
          <w:rFonts w:cs="Arial"/>
          <w:b/>
          <w:bCs/>
        </w:rPr>
        <w:t>Novorozenecká úmrtnost</w:t>
      </w:r>
      <w:r>
        <w:rPr>
          <w:rFonts w:cs="Arial"/>
        </w:rPr>
        <w:t xml:space="preserve"> </w:t>
      </w:r>
      <w:r w:rsidR="00D85585" w:rsidRPr="00D85585">
        <w:rPr>
          <w:rFonts w:cs="Arial"/>
          <w:iCs/>
        </w:rPr>
        <w:t xml:space="preserve">– </w:t>
      </w:r>
      <w:r>
        <w:rPr>
          <w:rFonts w:cs="Arial"/>
        </w:rPr>
        <w:t>obdobný ukazatel vycházející z počtu zemřelých novorozenců, tj. dětí ve věku 0–27 dnů</w:t>
      </w:r>
      <w:r w:rsidR="004D031A">
        <w:rPr>
          <w:rFonts w:cs="Arial"/>
        </w:rPr>
        <w:t>, a počtu živě narozených dětí</w:t>
      </w:r>
      <w:r>
        <w:rPr>
          <w:rFonts w:cs="Arial"/>
        </w:rPr>
        <w:t>.</w:t>
      </w:r>
    </w:p>
    <w:p w14:paraId="6324C231" w14:textId="77777777" w:rsidR="002A1048" w:rsidRDefault="002A1048" w:rsidP="00F731B3">
      <w:pPr>
        <w:spacing w:after="240" w:line="288" w:lineRule="auto"/>
        <w:jc w:val="left"/>
        <w:rPr>
          <w:rFonts w:cs="Arial"/>
        </w:rPr>
      </w:pPr>
      <w:r>
        <w:rPr>
          <w:rFonts w:cs="Arial"/>
        </w:rPr>
        <w:t>Ukazatel</w:t>
      </w:r>
      <w:r w:rsidR="007F7A4D">
        <w:rPr>
          <w:rFonts w:cs="Arial"/>
        </w:rPr>
        <w:t>em</w:t>
      </w:r>
      <w:r>
        <w:rPr>
          <w:rFonts w:cs="Arial"/>
        </w:rPr>
        <w:t xml:space="preserve"> intenzity výskytu mrtvě narozených je </w:t>
      </w:r>
      <w:r w:rsidRPr="004D031A">
        <w:rPr>
          <w:rFonts w:cs="Arial"/>
          <w:bCs/>
        </w:rPr>
        <w:t>index mrtvorozenosti</w:t>
      </w:r>
      <w:r>
        <w:rPr>
          <w:rFonts w:cs="Arial"/>
        </w:rPr>
        <w:t xml:space="preserve">, v praxi nazývaný prostě jako </w:t>
      </w:r>
      <w:r>
        <w:rPr>
          <w:rFonts w:cs="Arial"/>
          <w:b/>
          <w:bCs/>
        </w:rPr>
        <w:t>mrtvorozenost</w:t>
      </w:r>
      <w:r>
        <w:rPr>
          <w:rFonts w:cs="Arial"/>
        </w:rPr>
        <w:t xml:space="preserve"> – počet mrtvě narozených dětí na 1</w:t>
      </w:r>
      <w:r w:rsidR="004D031A">
        <w:rPr>
          <w:rFonts w:cs="Arial"/>
        </w:rPr>
        <w:t> </w:t>
      </w:r>
      <w:r>
        <w:rPr>
          <w:rFonts w:cs="Arial"/>
        </w:rPr>
        <w:t>00</w:t>
      </w:r>
      <w:r w:rsidR="004D031A">
        <w:rPr>
          <w:rFonts w:cs="Arial"/>
        </w:rPr>
        <w:t>0</w:t>
      </w:r>
      <w:r>
        <w:rPr>
          <w:rFonts w:cs="Arial"/>
        </w:rPr>
        <w:t xml:space="preserve"> narozených dětí </w:t>
      </w:r>
      <w:r w:rsidR="007F7A4D">
        <w:rPr>
          <w:rFonts w:cs="Arial"/>
        </w:rPr>
        <w:t xml:space="preserve">celkem (živě i mrtvě) </w:t>
      </w:r>
      <w:r>
        <w:rPr>
          <w:rFonts w:cs="Arial"/>
        </w:rPr>
        <w:t>v daném časovém intervalu.</w:t>
      </w:r>
    </w:p>
    <w:p w14:paraId="143AB66F" w14:textId="77777777" w:rsidR="002A1048" w:rsidRDefault="002A1048" w:rsidP="00F731B3">
      <w:pPr>
        <w:spacing w:after="240" w:line="288" w:lineRule="auto"/>
        <w:jc w:val="left"/>
        <w:rPr>
          <w:rFonts w:cs="Arial"/>
        </w:rPr>
      </w:pPr>
      <w:r>
        <w:rPr>
          <w:rFonts w:cs="Arial"/>
        </w:rPr>
        <w:t xml:space="preserve">Počet mrtvě narozených rozšířený o počet zemřelých </w:t>
      </w:r>
      <w:r w:rsidRPr="00CE4A05">
        <w:rPr>
          <w:rFonts w:cs="Arial"/>
        </w:rPr>
        <w:t>v</w:t>
      </w:r>
      <w:r w:rsidR="00AA1830" w:rsidRPr="00CE4A05">
        <w:rPr>
          <w:rFonts w:cs="Arial"/>
        </w:rPr>
        <w:t> </w:t>
      </w:r>
      <w:r w:rsidRPr="00CE4A05">
        <w:rPr>
          <w:rFonts w:cs="Arial"/>
        </w:rPr>
        <w:t>první</w:t>
      </w:r>
      <w:r w:rsidR="00AA1830" w:rsidRPr="00CE4A05">
        <w:rPr>
          <w:rFonts w:cs="Arial"/>
        </w:rPr>
        <w:t xml:space="preserve">m týdnu </w:t>
      </w:r>
      <w:r w:rsidRPr="00CE4A05">
        <w:rPr>
          <w:rFonts w:cs="Arial"/>
        </w:rPr>
        <w:t>po</w:t>
      </w:r>
      <w:r>
        <w:rPr>
          <w:rFonts w:cs="Arial"/>
        </w:rPr>
        <w:t xml:space="preserve"> porodu </w:t>
      </w:r>
      <w:r w:rsidR="004B3544">
        <w:rPr>
          <w:rFonts w:cs="Arial"/>
        </w:rPr>
        <w:t>(</w:t>
      </w:r>
      <w:r w:rsidR="00AA1830">
        <w:rPr>
          <w:rFonts w:cs="Arial"/>
        </w:rPr>
        <w:t xml:space="preserve">ve věku </w:t>
      </w:r>
      <w:r w:rsidR="004B3544">
        <w:rPr>
          <w:rFonts w:cs="Arial"/>
        </w:rPr>
        <w:t>0-6 dokončených dnů</w:t>
      </w:r>
      <w:r w:rsidR="00AA1830">
        <w:rPr>
          <w:rFonts w:cs="Arial"/>
        </w:rPr>
        <w:t>)</w:t>
      </w:r>
      <w:r w:rsidR="004B3544">
        <w:rPr>
          <w:rFonts w:cs="Arial"/>
        </w:rPr>
        <w:t xml:space="preserve"> </w:t>
      </w:r>
      <w:r>
        <w:rPr>
          <w:rFonts w:cs="Arial"/>
        </w:rPr>
        <w:t xml:space="preserve">na 1 000 narozených dětí </w:t>
      </w:r>
      <w:r w:rsidR="00AB32EE">
        <w:rPr>
          <w:rFonts w:cs="Arial"/>
        </w:rPr>
        <w:t xml:space="preserve">celkem </w:t>
      </w:r>
      <w:r>
        <w:rPr>
          <w:rFonts w:cs="Arial"/>
        </w:rPr>
        <w:t>(</w:t>
      </w:r>
      <w:r w:rsidR="00AB32EE">
        <w:rPr>
          <w:rFonts w:cs="Arial"/>
        </w:rPr>
        <w:t xml:space="preserve">živě i </w:t>
      </w:r>
      <w:r>
        <w:rPr>
          <w:rFonts w:cs="Arial"/>
        </w:rPr>
        <w:t xml:space="preserve">mrtvě) udává ukazatel </w:t>
      </w:r>
      <w:r>
        <w:rPr>
          <w:rFonts w:cs="Arial"/>
          <w:b/>
          <w:bCs/>
        </w:rPr>
        <w:t>perinatální úmrtnosti</w:t>
      </w:r>
      <w:r>
        <w:rPr>
          <w:rFonts w:cs="Arial"/>
        </w:rPr>
        <w:t>.</w:t>
      </w:r>
    </w:p>
    <w:p w14:paraId="2B7571A1" w14:textId="5B877038" w:rsidR="002A1048" w:rsidRDefault="002A1048" w:rsidP="00F731B3">
      <w:pPr>
        <w:spacing w:after="240" w:line="288" w:lineRule="auto"/>
        <w:jc w:val="left"/>
        <w:rPr>
          <w:rFonts w:cs="Arial"/>
        </w:rPr>
      </w:pPr>
      <w:r>
        <w:rPr>
          <w:rFonts w:cs="Arial"/>
        </w:rPr>
        <w:t>K charakteristice řádu vymírání určité populace se používá úmrtnostních tabulek, které pomocí tabulkových funkcí vzájemně spolu propojených poskytují nejpřesnější vyjádření intenzity úmrtnosti zkoumané populace. Výsledkem výpočtu úmrtnostních tabulek je mj. ukazatel naděje dožití (střední délka života).</w:t>
      </w:r>
    </w:p>
    <w:p w14:paraId="75E8F825" w14:textId="0A64061D" w:rsidR="00BA5053" w:rsidRDefault="001F39EC" w:rsidP="00F731B3">
      <w:pPr>
        <w:spacing w:after="240" w:line="288" w:lineRule="auto"/>
        <w:jc w:val="left"/>
        <w:rPr>
          <w:rFonts w:cs="Arial"/>
        </w:rPr>
      </w:pPr>
      <w:r>
        <w:rPr>
          <w:rFonts w:cs="Arial"/>
        </w:rPr>
        <w:lastRenderedPageBreak/>
        <w:t>V roce 2018 přistoupil Český statistický úřad k úpravě metodiky konstrukce úmrtnostních tabulek, kdy</w:t>
      </w:r>
      <w:r w:rsidR="003D6160">
        <w:rPr>
          <w:rFonts w:cs="Arial"/>
        </w:rPr>
        <w:t xml:space="preserve"> hlavní změnou bylo používání funkce </w:t>
      </w:r>
      <w:proofErr w:type="spellStart"/>
      <w:r w:rsidR="003D6160">
        <w:rPr>
          <w:rFonts w:cs="Arial"/>
        </w:rPr>
        <w:t>Kannisto</w:t>
      </w:r>
      <w:proofErr w:type="spellEnd"/>
      <w:r w:rsidR="003D6160">
        <w:rPr>
          <w:rFonts w:cs="Arial"/>
        </w:rPr>
        <w:t xml:space="preserve"> (místo </w:t>
      </w:r>
      <w:proofErr w:type="spellStart"/>
      <w:r w:rsidR="003D6160">
        <w:rPr>
          <w:rFonts w:cs="Arial"/>
        </w:rPr>
        <w:t>Gompertz-Makeham</w:t>
      </w:r>
      <w:proofErr w:type="spellEnd"/>
      <w:r w:rsidR="003D6160">
        <w:rPr>
          <w:rFonts w:cs="Arial"/>
        </w:rPr>
        <w:t>)</w:t>
      </w:r>
      <w:r>
        <w:rPr>
          <w:rFonts w:cs="Arial"/>
        </w:rPr>
        <w:t xml:space="preserve"> </w:t>
      </w:r>
      <w:r w:rsidR="003D6160">
        <w:rPr>
          <w:rFonts w:cs="Arial"/>
        </w:rPr>
        <w:t xml:space="preserve">pro </w:t>
      </w:r>
      <w:r>
        <w:rPr>
          <w:rFonts w:cs="Arial"/>
        </w:rPr>
        <w:t>modelování úmrtnosti v nejvyšších věcích</w:t>
      </w:r>
      <w:r>
        <w:rPr>
          <w:rStyle w:val="Znakapoznpodarou"/>
          <w:rFonts w:cs="Arial"/>
        </w:rPr>
        <w:footnoteReference w:id="4"/>
      </w:r>
      <w:r>
        <w:rPr>
          <w:rFonts w:cs="Arial"/>
        </w:rPr>
        <w:t>. Veškeré údaje v této publikaci vycházejí z úmrtnostních tabulek, které byly zpracovány touto novou metodikou.</w:t>
      </w:r>
    </w:p>
    <w:p w14:paraId="5394F4E5" w14:textId="77777777"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b/>
          <w:bCs/>
          <w:sz w:val="20"/>
        </w:rPr>
        <w:t>Naděje dožití</w:t>
      </w:r>
      <w:r>
        <w:rPr>
          <w:rFonts w:ascii="Arial" w:hAnsi="Arial" w:cs="Arial"/>
          <w:sz w:val="20"/>
        </w:rPr>
        <w:t xml:space="preserve"> (střední délka života) </w:t>
      </w:r>
      <w:r w:rsidR="0052586A" w:rsidRPr="00BC3C5E">
        <w:rPr>
          <w:rFonts w:ascii="Arial" w:hAnsi="Arial" w:cs="Arial"/>
          <w:iCs/>
          <w:sz w:val="20"/>
        </w:rPr>
        <w:t>–</w:t>
      </w:r>
      <w:r>
        <w:rPr>
          <w:rFonts w:ascii="Arial" w:hAnsi="Arial" w:cs="Arial"/>
          <w:sz w:val="20"/>
        </w:rPr>
        <w:t xml:space="preserve"> počet roků, který pravděpodobně ještě prožije osoba právě x-letá za předpokladu, že po celou dobu jejího dalšího života se nezmění řád vymírání zjištěný úmrtnostní tabulkou. Ukazatel se nejčastěji používá ve formě naděje dožití při narození (synonymem je střední délka), v níž vyjadřuje průměrnou očekávanou délku života osoby právě narozené. </w:t>
      </w:r>
    </w:p>
    <w:p w14:paraId="1483D301" w14:textId="762927F9" w:rsidR="00436373" w:rsidRDefault="002A1048" w:rsidP="00F731B3">
      <w:pPr>
        <w:pStyle w:val="Normlnweb"/>
        <w:spacing w:before="0" w:beforeAutospacing="0" w:after="240" w:afterAutospacing="0" w:line="288" w:lineRule="auto"/>
        <w:rPr>
          <w:rFonts w:ascii="Arial" w:hAnsi="Arial" w:cs="Arial"/>
          <w:sz w:val="20"/>
        </w:rPr>
      </w:pPr>
      <w:r>
        <w:rPr>
          <w:rFonts w:ascii="Arial" w:hAnsi="Arial" w:cs="Arial"/>
          <w:sz w:val="20"/>
        </w:rPr>
        <w:t xml:space="preserve">Pro analýzu úmrtnosti je důležité také zastoupení jednotlivých příčin </w:t>
      </w:r>
      <w:r w:rsidR="00BA5053">
        <w:rPr>
          <w:rFonts w:ascii="Arial" w:hAnsi="Arial" w:cs="Arial"/>
          <w:sz w:val="20"/>
        </w:rPr>
        <w:t>smrti</w:t>
      </w:r>
      <w:r>
        <w:rPr>
          <w:rFonts w:ascii="Arial" w:hAnsi="Arial" w:cs="Arial"/>
          <w:sz w:val="20"/>
        </w:rPr>
        <w:t xml:space="preserve"> v populaci. Pro jejich klasifikaci slouží mezinárodně doporučená systematika vydávaná Světovou zdravotnickou organizací (WHO). </w:t>
      </w:r>
      <w:r w:rsidR="006960E0">
        <w:rPr>
          <w:rFonts w:ascii="Arial" w:hAnsi="Arial" w:cs="Arial"/>
          <w:sz w:val="20"/>
        </w:rPr>
        <w:t>V České republice je pro kódování příčin smrti používána o</w:t>
      </w:r>
      <w:r w:rsidR="00AC4111">
        <w:rPr>
          <w:rFonts w:ascii="Arial" w:hAnsi="Arial" w:cs="Arial"/>
          <w:sz w:val="20"/>
        </w:rPr>
        <w:t>d roku 1919.</w:t>
      </w:r>
      <w:r w:rsidR="00436373">
        <w:rPr>
          <w:rFonts w:ascii="Arial" w:hAnsi="Arial" w:cs="Arial"/>
          <w:sz w:val="20"/>
        </w:rPr>
        <w:t xml:space="preserve"> Aktuálně jsou v ČR příčiny smrti tříděny podle 10. revize Mezinárodní klasifikace nemocí a přidružených zdravotních problémů (MKN-10) a (od roku 2009) jejích aktualizací. Garantem MKN-10</w:t>
      </w:r>
      <w:r w:rsidR="003D6160">
        <w:rPr>
          <w:rFonts w:ascii="Arial" w:hAnsi="Arial" w:cs="Arial"/>
          <w:sz w:val="20"/>
        </w:rPr>
        <w:t xml:space="preserve">, včetně implementace jejích aktualizací v ČR, </w:t>
      </w:r>
      <w:r w:rsidR="00436373">
        <w:rPr>
          <w:rFonts w:ascii="Arial" w:hAnsi="Arial" w:cs="Arial"/>
          <w:sz w:val="20"/>
        </w:rPr>
        <w:t>je ÚZIS ČR. Od roku 2011 se výběr základních příčin</w:t>
      </w:r>
      <w:r w:rsidR="00AB32EE">
        <w:rPr>
          <w:rFonts w:ascii="Arial" w:hAnsi="Arial" w:cs="Arial"/>
          <w:sz w:val="20"/>
        </w:rPr>
        <w:t>y</w:t>
      </w:r>
      <w:r w:rsidR="00436373">
        <w:rPr>
          <w:rFonts w:ascii="Arial" w:hAnsi="Arial" w:cs="Arial"/>
          <w:sz w:val="20"/>
        </w:rPr>
        <w:t xml:space="preserve"> smrti provádí pomocí programu pro automatizované kódování (IRIS).</w:t>
      </w:r>
    </w:p>
    <w:p w14:paraId="204290BA" w14:textId="77777777" w:rsidR="002A1048" w:rsidRDefault="00436373" w:rsidP="00F731B3">
      <w:pPr>
        <w:pStyle w:val="Normlnweb"/>
        <w:spacing w:before="0" w:beforeAutospacing="0" w:after="0" w:afterAutospacing="0" w:line="288" w:lineRule="auto"/>
        <w:rPr>
          <w:rFonts w:ascii="Arial" w:hAnsi="Arial" w:cs="Arial"/>
          <w:sz w:val="20"/>
        </w:rPr>
      </w:pPr>
      <w:r>
        <w:rPr>
          <w:rFonts w:ascii="Arial" w:hAnsi="Arial" w:cs="Arial"/>
          <w:sz w:val="20"/>
        </w:rPr>
        <w:t xml:space="preserve">Období platnosti jednotlivých revizí </w:t>
      </w:r>
      <w:r w:rsidR="00266BD7">
        <w:rPr>
          <w:rFonts w:ascii="Arial" w:hAnsi="Arial" w:cs="Arial"/>
          <w:sz w:val="20"/>
        </w:rPr>
        <w:t xml:space="preserve">Mezinárodní klasifikace nemocí </w:t>
      </w:r>
      <w:r>
        <w:rPr>
          <w:rFonts w:ascii="Arial" w:hAnsi="Arial" w:cs="Arial"/>
          <w:sz w:val="20"/>
        </w:rPr>
        <w:t>v ČR</w:t>
      </w:r>
      <w:r w:rsidR="00266BD7">
        <w:rPr>
          <w:rFonts w:ascii="Arial" w:hAnsi="Arial" w:cs="Arial"/>
          <w:sz w:val="20"/>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2"/>
        <w:gridCol w:w="1701"/>
        <w:gridCol w:w="2268"/>
      </w:tblGrid>
      <w:tr w:rsidR="006807A5" w:rsidRPr="006807A5" w14:paraId="64085973" w14:textId="77777777" w:rsidTr="00C556C1">
        <w:trPr>
          <w:trHeight w:hRule="exact" w:val="255"/>
        </w:trPr>
        <w:tc>
          <w:tcPr>
            <w:tcW w:w="1752" w:type="dxa"/>
            <w:vAlign w:val="center"/>
          </w:tcPr>
          <w:p w14:paraId="34B6EE5C" w14:textId="77777777" w:rsidR="00266BD7" w:rsidRPr="006807A5" w:rsidRDefault="00266BD7" w:rsidP="00F731B3">
            <w:pPr>
              <w:pStyle w:val="Normlnweb"/>
              <w:spacing w:before="0" w:beforeAutospacing="0" w:after="240" w:afterAutospacing="0" w:line="288" w:lineRule="auto"/>
              <w:rPr>
                <w:rFonts w:ascii="Arial" w:hAnsi="Arial" w:cs="Arial"/>
                <w:b/>
                <w:sz w:val="16"/>
                <w:szCs w:val="16"/>
              </w:rPr>
            </w:pPr>
            <w:r w:rsidRPr="006807A5">
              <w:rPr>
                <w:rFonts w:ascii="Arial" w:hAnsi="Arial" w:cs="Arial"/>
                <w:b/>
                <w:sz w:val="16"/>
                <w:szCs w:val="16"/>
              </w:rPr>
              <w:t>Označení revize</w:t>
            </w:r>
          </w:p>
        </w:tc>
        <w:tc>
          <w:tcPr>
            <w:tcW w:w="1701" w:type="dxa"/>
            <w:vAlign w:val="center"/>
          </w:tcPr>
          <w:p w14:paraId="68E32180" w14:textId="77777777" w:rsidR="00266BD7" w:rsidRPr="006807A5" w:rsidRDefault="00266BD7" w:rsidP="00F731B3">
            <w:pPr>
              <w:pStyle w:val="Normlnweb"/>
              <w:spacing w:before="0" w:beforeAutospacing="0" w:after="240" w:afterAutospacing="0" w:line="288" w:lineRule="auto"/>
              <w:rPr>
                <w:rFonts w:ascii="Arial" w:hAnsi="Arial" w:cs="Arial"/>
                <w:b/>
                <w:sz w:val="16"/>
                <w:szCs w:val="16"/>
              </w:rPr>
            </w:pPr>
            <w:r w:rsidRPr="006807A5">
              <w:rPr>
                <w:rFonts w:ascii="Arial" w:hAnsi="Arial" w:cs="Arial"/>
                <w:b/>
                <w:sz w:val="16"/>
                <w:szCs w:val="16"/>
              </w:rPr>
              <w:t>Rok přijetí WHO</w:t>
            </w:r>
          </w:p>
        </w:tc>
        <w:tc>
          <w:tcPr>
            <w:tcW w:w="2268" w:type="dxa"/>
            <w:vAlign w:val="center"/>
          </w:tcPr>
          <w:p w14:paraId="6C8922C9" w14:textId="77777777" w:rsidR="00266BD7" w:rsidRPr="006807A5" w:rsidRDefault="00266BD7" w:rsidP="00F731B3">
            <w:pPr>
              <w:pStyle w:val="Normlnweb"/>
              <w:spacing w:before="0" w:beforeAutospacing="0" w:after="240" w:afterAutospacing="0" w:line="288" w:lineRule="auto"/>
              <w:rPr>
                <w:rFonts w:ascii="Arial" w:hAnsi="Arial" w:cs="Arial"/>
                <w:b/>
                <w:sz w:val="16"/>
                <w:szCs w:val="16"/>
              </w:rPr>
            </w:pPr>
            <w:r w:rsidRPr="006807A5">
              <w:rPr>
                <w:rFonts w:ascii="Arial" w:hAnsi="Arial" w:cs="Arial"/>
                <w:b/>
                <w:sz w:val="16"/>
                <w:szCs w:val="16"/>
              </w:rPr>
              <w:t>Období platnosti v ČR</w:t>
            </w:r>
          </w:p>
        </w:tc>
      </w:tr>
      <w:tr w:rsidR="006807A5" w:rsidRPr="006807A5" w14:paraId="588CD0FB" w14:textId="77777777" w:rsidTr="00C556C1">
        <w:trPr>
          <w:trHeight w:hRule="exact" w:val="255"/>
        </w:trPr>
        <w:tc>
          <w:tcPr>
            <w:tcW w:w="1752" w:type="dxa"/>
            <w:vAlign w:val="center"/>
          </w:tcPr>
          <w:p w14:paraId="2F5C884A" w14:textId="77777777"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MKN-3*</w:t>
            </w:r>
          </w:p>
        </w:tc>
        <w:tc>
          <w:tcPr>
            <w:tcW w:w="1701" w:type="dxa"/>
            <w:vAlign w:val="center"/>
          </w:tcPr>
          <w:p w14:paraId="0BE54DDC" w14:textId="77777777"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1920**</w:t>
            </w:r>
          </w:p>
        </w:tc>
        <w:tc>
          <w:tcPr>
            <w:tcW w:w="2268" w:type="dxa"/>
            <w:vAlign w:val="center"/>
          </w:tcPr>
          <w:p w14:paraId="76E8B5A1" w14:textId="77777777"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1919–1930</w:t>
            </w:r>
          </w:p>
        </w:tc>
      </w:tr>
      <w:tr w:rsidR="006807A5" w:rsidRPr="006807A5" w14:paraId="7AAB2BEA" w14:textId="77777777" w:rsidTr="00C556C1">
        <w:trPr>
          <w:trHeight w:hRule="exact" w:val="255"/>
        </w:trPr>
        <w:tc>
          <w:tcPr>
            <w:tcW w:w="1752" w:type="dxa"/>
            <w:vAlign w:val="center"/>
          </w:tcPr>
          <w:p w14:paraId="2D3A11D0" w14:textId="77777777"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MKN-4</w:t>
            </w:r>
          </w:p>
        </w:tc>
        <w:tc>
          <w:tcPr>
            <w:tcW w:w="1701" w:type="dxa"/>
            <w:vAlign w:val="center"/>
          </w:tcPr>
          <w:p w14:paraId="27CA303B" w14:textId="77777777"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1929**</w:t>
            </w:r>
          </w:p>
        </w:tc>
        <w:tc>
          <w:tcPr>
            <w:tcW w:w="2268" w:type="dxa"/>
            <w:vAlign w:val="center"/>
          </w:tcPr>
          <w:p w14:paraId="12A90ED8" w14:textId="77777777"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1931–1940</w:t>
            </w:r>
          </w:p>
        </w:tc>
      </w:tr>
      <w:tr w:rsidR="006807A5" w:rsidRPr="006807A5" w14:paraId="17F549B8" w14:textId="77777777" w:rsidTr="00C556C1">
        <w:trPr>
          <w:trHeight w:hRule="exact" w:val="255"/>
        </w:trPr>
        <w:tc>
          <w:tcPr>
            <w:tcW w:w="1752" w:type="dxa"/>
            <w:vAlign w:val="center"/>
          </w:tcPr>
          <w:p w14:paraId="13C099BC" w14:textId="77777777"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MKN-5</w:t>
            </w:r>
          </w:p>
        </w:tc>
        <w:tc>
          <w:tcPr>
            <w:tcW w:w="1701" w:type="dxa"/>
            <w:vAlign w:val="center"/>
          </w:tcPr>
          <w:p w14:paraId="5ED68029" w14:textId="77777777"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1938**</w:t>
            </w:r>
          </w:p>
        </w:tc>
        <w:tc>
          <w:tcPr>
            <w:tcW w:w="2268" w:type="dxa"/>
            <w:vAlign w:val="center"/>
          </w:tcPr>
          <w:p w14:paraId="65FF8DF1" w14:textId="77777777"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1941–1948</w:t>
            </w:r>
          </w:p>
        </w:tc>
      </w:tr>
      <w:tr w:rsidR="006807A5" w:rsidRPr="006807A5" w14:paraId="34D5670F" w14:textId="77777777" w:rsidTr="00C556C1">
        <w:trPr>
          <w:trHeight w:hRule="exact" w:val="255"/>
        </w:trPr>
        <w:tc>
          <w:tcPr>
            <w:tcW w:w="1752" w:type="dxa"/>
            <w:vAlign w:val="center"/>
          </w:tcPr>
          <w:p w14:paraId="3819D24A" w14:textId="77777777"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MKN-6</w:t>
            </w:r>
          </w:p>
        </w:tc>
        <w:tc>
          <w:tcPr>
            <w:tcW w:w="1701" w:type="dxa"/>
            <w:vAlign w:val="center"/>
          </w:tcPr>
          <w:p w14:paraId="51A52E6F" w14:textId="77777777"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1948</w:t>
            </w:r>
          </w:p>
        </w:tc>
        <w:tc>
          <w:tcPr>
            <w:tcW w:w="2268" w:type="dxa"/>
            <w:vAlign w:val="center"/>
          </w:tcPr>
          <w:p w14:paraId="48F33217" w14:textId="77777777"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1949–1957</w:t>
            </w:r>
          </w:p>
        </w:tc>
      </w:tr>
      <w:tr w:rsidR="006807A5" w:rsidRPr="006807A5" w14:paraId="7980DAD9" w14:textId="77777777" w:rsidTr="00C556C1">
        <w:trPr>
          <w:trHeight w:hRule="exact" w:val="255"/>
        </w:trPr>
        <w:tc>
          <w:tcPr>
            <w:tcW w:w="1752" w:type="dxa"/>
            <w:vAlign w:val="center"/>
          </w:tcPr>
          <w:p w14:paraId="79DF87F5" w14:textId="77777777"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MKN-7</w:t>
            </w:r>
          </w:p>
        </w:tc>
        <w:tc>
          <w:tcPr>
            <w:tcW w:w="1701" w:type="dxa"/>
            <w:vAlign w:val="center"/>
          </w:tcPr>
          <w:p w14:paraId="0F6FB639" w14:textId="77777777"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1955</w:t>
            </w:r>
          </w:p>
        </w:tc>
        <w:tc>
          <w:tcPr>
            <w:tcW w:w="2268" w:type="dxa"/>
            <w:vAlign w:val="center"/>
          </w:tcPr>
          <w:p w14:paraId="4BAE51B1" w14:textId="77777777"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1958–1967</w:t>
            </w:r>
          </w:p>
        </w:tc>
      </w:tr>
      <w:tr w:rsidR="006807A5" w:rsidRPr="006807A5" w14:paraId="66C5A381" w14:textId="77777777" w:rsidTr="00C556C1">
        <w:trPr>
          <w:trHeight w:hRule="exact" w:val="255"/>
        </w:trPr>
        <w:tc>
          <w:tcPr>
            <w:tcW w:w="1752" w:type="dxa"/>
            <w:vAlign w:val="center"/>
          </w:tcPr>
          <w:p w14:paraId="5F58B815" w14:textId="77777777"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MKN-8</w:t>
            </w:r>
          </w:p>
        </w:tc>
        <w:tc>
          <w:tcPr>
            <w:tcW w:w="1701" w:type="dxa"/>
            <w:vAlign w:val="center"/>
          </w:tcPr>
          <w:p w14:paraId="699AE434" w14:textId="77777777"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1965</w:t>
            </w:r>
          </w:p>
        </w:tc>
        <w:tc>
          <w:tcPr>
            <w:tcW w:w="2268" w:type="dxa"/>
            <w:vAlign w:val="center"/>
          </w:tcPr>
          <w:p w14:paraId="76319247" w14:textId="77777777"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1968–1978</w:t>
            </w:r>
          </w:p>
        </w:tc>
      </w:tr>
      <w:tr w:rsidR="006807A5" w:rsidRPr="006807A5" w14:paraId="1B6F7D81" w14:textId="77777777" w:rsidTr="00C556C1">
        <w:trPr>
          <w:trHeight w:hRule="exact" w:val="255"/>
        </w:trPr>
        <w:tc>
          <w:tcPr>
            <w:tcW w:w="1752" w:type="dxa"/>
            <w:vAlign w:val="center"/>
          </w:tcPr>
          <w:p w14:paraId="471E737D" w14:textId="77777777"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MKN-9</w:t>
            </w:r>
          </w:p>
        </w:tc>
        <w:tc>
          <w:tcPr>
            <w:tcW w:w="1701" w:type="dxa"/>
            <w:vAlign w:val="center"/>
          </w:tcPr>
          <w:p w14:paraId="76416443" w14:textId="77777777"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1975</w:t>
            </w:r>
          </w:p>
        </w:tc>
        <w:tc>
          <w:tcPr>
            <w:tcW w:w="2268" w:type="dxa"/>
            <w:vAlign w:val="center"/>
          </w:tcPr>
          <w:p w14:paraId="45B06715" w14:textId="77777777"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1979–1993</w:t>
            </w:r>
          </w:p>
        </w:tc>
      </w:tr>
      <w:tr w:rsidR="006807A5" w:rsidRPr="006807A5" w14:paraId="38B63264" w14:textId="77777777" w:rsidTr="00C556C1">
        <w:trPr>
          <w:trHeight w:hRule="exact" w:val="255"/>
        </w:trPr>
        <w:tc>
          <w:tcPr>
            <w:tcW w:w="1752" w:type="dxa"/>
            <w:vAlign w:val="center"/>
          </w:tcPr>
          <w:p w14:paraId="1F2E6E6B" w14:textId="77777777"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MKN-10</w:t>
            </w:r>
          </w:p>
        </w:tc>
        <w:tc>
          <w:tcPr>
            <w:tcW w:w="1701" w:type="dxa"/>
            <w:vAlign w:val="center"/>
          </w:tcPr>
          <w:p w14:paraId="534ECD52" w14:textId="77777777"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1990</w:t>
            </w:r>
          </w:p>
        </w:tc>
        <w:tc>
          <w:tcPr>
            <w:tcW w:w="2268" w:type="dxa"/>
            <w:vAlign w:val="center"/>
          </w:tcPr>
          <w:p w14:paraId="1127A373" w14:textId="77777777"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1994–</w:t>
            </w:r>
          </w:p>
        </w:tc>
      </w:tr>
    </w:tbl>
    <w:p w14:paraId="40B80856" w14:textId="77777777" w:rsidR="00422937" w:rsidRDefault="00266BD7" w:rsidP="00F731B3">
      <w:pPr>
        <w:spacing w:line="288" w:lineRule="auto"/>
        <w:ind w:firstLine="142"/>
        <w:jc w:val="left"/>
        <w:rPr>
          <w:rFonts w:cs="Arial"/>
          <w:i/>
          <w:sz w:val="16"/>
          <w:szCs w:val="16"/>
        </w:rPr>
      </w:pPr>
      <w:r w:rsidRPr="00266BD7">
        <w:rPr>
          <w:rFonts w:cs="Arial"/>
          <w:i/>
          <w:sz w:val="16"/>
          <w:szCs w:val="16"/>
        </w:rPr>
        <w:t>*) Mezinárodní klasifikace příčin smrti</w:t>
      </w:r>
    </w:p>
    <w:p w14:paraId="6F249532" w14:textId="77777777" w:rsidR="00266BD7" w:rsidRPr="00266BD7" w:rsidRDefault="00266BD7" w:rsidP="00F731B3">
      <w:pPr>
        <w:spacing w:after="240" w:line="288" w:lineRule="auto"/>
        <w:ind w:firstLine="142"/>
        <w:jc w:val="left"/>
        <w:rPr>
          <w:rFonts w:cs="Arial"/>
          <w:i/>
          <w:sz w:val="16"/>
          <w:szCs w:val="16"/>
        </w:rPr>
      </w:pPr>
      <w:r w:rsidRPr="00266BD7">
        <w:rPr>
          <w:rFonts w:cs="Arial"/>
          <w:i/>
          <w:sz w:val="16"/>
          <w:szCs w:val="16"/>
        </w:rPr>
        <w:t>**) Přijato Mezinárodním statistickým institutem, resp. Zdravotnickou organizací Společnosti národů</w:t>
      </w:r>
      <w:r w:rsidR="00422937">
        <w:rPr>
          <w:rFonts w:cs="Arial"/>
          <w:i/>
          <w:sz w:val="16"/>
          <w:szCs w:val="16"/>
        </w:rPr>
        <w:t>.</w:t>
      </w:r>
    </w:p>
    <w:p w14:paraId="697C83B7" w14:textId="77777777" w:rsidR="00F731B3" w:rsidRDefault="00F731B3" w:rsidP="00F731B3">
      <w:pPr>
        <w:spacing w:after="240" w:line="288" w:lineRule="auto"/>
        <w:jc w:val="left"/>
        <w:rPr>
          <w:rFonts w:cs="Arial"/>
        </w:rPr>
      </w:pPr>
      <w:r>
        <w:rPr>
          <w:rFonts w:cs="Arial"/>
        </w:rPr>
        <w:t>Srovnatelnost revizí je omezena.</w:t>
      </w:r>
    </w:p>
    <w:p w14:paraId="68D5FAB0" w14:textId="77777777" w:rsidR="00436373" w:rsidRDefault="00266BD7" w:rsidP="00F731B3">
      <w:pPr>
        <w:pStyle w:val="Normlnweb"/>
        <w:spacing w:before="0" w:beforeAutospacing="0" w:after="0" w:afterAutospacing="0" w:line="288" w:lineRule="auto"/>
        <w:rPr>
          <w:rFonts w:ascii="Arial" w:hAnsi="Arial" w:cs="Arial"/>
          <w:sz w:val="20"/>
        </w:rPr>
      </w:pPr>
      <w:r>
        <w:rPr>
          <w:rFonts w:ascii="Arial" w:hAnsi="Arial" w:cs="Arial"/>
          <w:sz w:val="20"/>
        </w:rPr>
        <w:t xml:space="preserve">Názvosloví jednotlivých tříd/kapitol příčin smrti </w:t>
      </w:r>
      <w:r w:rsidR="00422937">
        <w:rPr>
          <w:rFonts w:ascii="Arial" w:hAnsi="Arial" w:cs="Arial"/>
          <w:sz w:val="20"/>
        </w:rPr>
        <w:t>uvedených</w:t>
      </w:r>
      <w:r>
        <w:rPr>
          <w:rFonts w:ascii="Arial" w:hAnsi="Arial" w:cs="Arial"/>
          <w:sz w:val="20"/>
        </w:rPr>
        <w:t xml:space="preserve"> v Demografické příručce:</w:t>
      </w:r>
    </w:p>
    <w:tbl>
      <w:tblPr>
        <w:tblW w:w="9284"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81"/>
        <w:gridCol w:w="732"/>
        <w:gridCol w:w="3319"/>
        <w:gridCol w:w="4052"/>
      </w:tblGrid>
      <w:tr w:rsidR="00436373" w:rsidRPr="00436373" w14:paraId="6C86A528" w14:textId="77777777" w:rsidTr="00F731B3">
        <w:trPr>
          <w:trHeight w:hRule="exact" w:val="255"/>
        </w:trPr>
        <w:tc>
          <w:tcPr>
            <w:tcW w:w="1181" w:type="dxa"/>
            <w:shd w:val="clear" w:color="auto" w:fill="auto"/>
            <w:noWrap/>
            <w:vAlign w:val="center"/>
            <w:hideMark/>
          </w:tcPr>
          <w:p w14:paraId="73FF31C3" w14:textId="77777777" w:rsidR="00436373" w:rsidRPr="00436373" w:rsidRDefault="00436373" w:rsidP="00F731B3">
            <w:pPr>
              <w:spacing w:after="240" w:line="288" w:lineRule="auto"/>
              <w:jc w:val="left"/>
              <w:rPr>
                <w:rFonts w:cs="Arial"/>
                <w:b/>
                <w:bCs/>
                <w:color w:val="000000"/>
                <w:sz w:val="16"/>
                <w:szCs w:val="16"/>
              </w:rPr>
            </w:pPr>
            <w:r w:rsidRPr="00436373">
              <w:rPr>
                <w:rFonts w:cs="Arial"/>
                <w:b/>
                <w:bCs/>
                <w:color w:val="000000"/>
                <w:sz w:val="16"/>
                <w:szCs w:val="16"/>
              </w:rPr>
              <w:t>Třída/kapitola</w:t>
            </w:r>
          </w:p>
        </w:tc>
        <w:tc>
          <w:tcPr>
            <w:tcW w:w="4051" w:type="dxa"/>
            <w:gridSpan w:val="2"/>
            <w:shd w:val="clear" w:color="auto" w:fill="auto"/>
            <w:noWrap/>
            <w:vAlign w:val="center"/>
            <w:hideMark/>
          </w:tcPr>
          <w:p w14:paraId="20250166" w14:textId="77777777" w:rsidR="00436373" w:rsidRPr="00436373" w:rsidRDefault="00436373" w:rsidP="00F731B3">
            <w:pPr>
              <w:spacing w:after="240" w:line="288" w:lineRule="auto"/>
              <w:jc w:val="left"/>
              <w:rPr>
                <w:rFonts w:cs="Arial"/>
                <w:b/>
                <w:bCs/>
                <w:color w:val="000000"/>
                <w:sz w:val="16"/>
                <w:szCs w:val="16"/>
              </w:rPr>
            </w:pPr>
            <w:r w:rsidRPr="00436373">
              <w:rPr>
                <w:rFonts w:cs="Arial"/>
                <w:b/>
                <w:bCs/>
                <w:color w:val="000000"/>
                <w:sz w:val="16"/>
                <w:szCs w:val="16"/>
              </w:rPr>
              <w:t>MKN</w:t>
            </w:r>
            <w:r>
              <w:rPr>
                <w:rFonts w:cs="Arial"/>
                <w:b/>
                <w:bCs/>
                <w:color w:val="000000"/>
                <w:sz w:val="16"/>
                <w:szCs w:val="16"/>
              </w:rPr>
              <w:t>-6</w:t>
            </w:r>
          </w:p>
        </w:tc>
        <w:tc>
          <w:tcPr>
            <w:tcW w:w="4052" w:type="dxa"/>
            <w:shd w:val="clear" w:color="auto" w:fill="auto"/>
            <w:noWrap/>
            <w:vAlign w:val="center"/>
            <w:hideMark/>
          </w:tcPr>
          <w:p w14:paraId="46B36DC3" w14:textId="77777777" w:rsidR="00436373" w:rsidRPr="00436373" w:rsidRDefault="00422937" w:rsidP="00F731B3">
            <w:pPr>
              <w:spacing w:after="240" w:line="288" w:lineRule="auto"/>
              <w:jc w:val="left"/>
              <w:rPr>
                <w:rFonts w:cs="Arial"/>
                <w:b/>
                <w:bCs/>
                <w:color w:val="000000"/>
                <w:sz w:val="16"/>
                <w:szCs w:val="16"/>
              </w:rPr>
            </w:pPr>
            <w:r>
              <w:rPr>
                <w:rFonts w:cs="Arial"/>
                <w:b/>
                <w:bCs/>
                <w:color w:val="000000"/>
                <w:sz w:val="16"/>
                <w:szCs w:val="16"/>
              </w:rPr>
              <w:t>MKN-7</w:t>
            </w:r>
          </w:p>
        </w:tc>
      </w:tr>
      <w:tr w:rsidR="00436373" w:rsidRPr="00436373" w14:paraId="33B6B2B1" w14:textId="77777777" w:rsidTr="00F731B3">
        <w:trPr>
          <w:trHeight w:hRule="exact" w:val="255"/>
        </w:trPr>
        <w:tc>
          <w:tcPr>
            <w:tcW w:w="1181" w:type="dxa"/>
            <w:shd w:val="clear" w:color="auto" w:fill="auto"/>
            <w:noWrap/>
            <w:vAlign w:val="center"/>
            <w:hideMark/>
          </w:tcPr>
          <w:p w14:paraId="047AEF23"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I.</w:t>
            </w:r>
          </w:p>
        </w:tc>
        <w:tc>
          <w:tcPr>
            <w:tcW w:w="4051" w:type="dxa"/>
            <w:gridSpan w:val="2"/>
            <w:shd w:val="clear" w:color="auto" w:fill="auto"/>
            <w:noWrap/>
            <w:vAlign w:val="center"/>
            <w:hideMark/>
          </w:tcPr>
          <w:p w14:paraId="7B34D213" w14:textId="77777777" w:rsidR="00436373" w:rsidRPr="00436373" w:rsidRDefault="00436373" w:rsidP="00F731B3">
            <w:pPr>
              <w:spacing w:after="240" w:line="288" w:lineRule="auto"/>
              <w:jc w:val="left"/>
              <w:rPr>
                <w:rFonts w:cs="Arial"/>
                <w:sz w:val="16"/>
                <w:szCs w:val="16"/>
              </w:rPr>
            </w:pPr>
            <w:r w:rsidRPr="00436373">
              <w:rPr>
                <w:rFonts w:cs="Arial"/>
                <w:sz w:val="16"/>
                <w:szCs w:val="16"/>
              </w:rPr>
              <w:t>Nemoci přenosné a cizopasné</w:t>
            </w:r>
          </w:p>
        </w:tc>
        <w:tc>
          <w:tcPr>
            <w:tcW w:w="4052" w:type="dxa"/>
            <w:shd w:val="clear" w:color="auto" w:fill="auto"/>
            <w:noWrap/>
            <w:vAlign w:val="center"/>
            <w:hideMark/>
          </w:tcPr>
          <w:p w14:paraId="346C243B"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infekční a parasitární</w:t>
            </w:r>
          </w:p>
        </w:tc>
      </w:tr>
      <w:tr w:rsidR="00436373" w:rsidRPr="00436373" w14:paraId="51D9FA56" w14:textId="77777777" w:rsidTr="00F731B3">
        <w:trPr>
          <w:trHeight w:hRule="exact" w:val="255"/>
        </w:trPr>
        <w:tc>
          <w:tcPr>
            <w:tcW w:w="1181" w:type="dxa"/>
            <w:shd w:val="clear" w:color="auto" w:fill="auto"/>
            <w:noWrap/>
            <w:vAlign w:val="center"/>
            <w:hideMark/>
          </w:tcPr>
          <w:p w14:paraId="02F2002E"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II.</w:t>
            </w:r>
          </w:p>
        </w:tc>
        <w:tc>
          <w:tcPr>
            <w:tcW w:w="4051" w:type="dxa"/>
            <w:gridSpan w:val="2"/>
            <w:shd w:val="clear" w:color="auto" w:fill="auto"/>
            <w:noWrap/>
            <w:vAlign w:val="center"/>
            <w:hideMark/>
          </w:tcPr>
          <w:p w14:paraId="18FD89F4" w14:textId="77777777" w:rsidR="00436373" w:rsidRPr="00436373" w:rsidRDefault="00436373" w:rsidP="00F731B3">
            <w:pPr>
              <w:spacing w:after="240" w:line="288" w:lineRule="auto"/>
              <w:jc w:val="left"/>
              <w:rPr>
                <w:rFonts w:cs="Arial"/>
                <w:sz w:val="16"/>
                <w:szCs w:val="16"/>
              </w:rPr>
            </w:pPr>
            <w:r w:rsidRPr="00436373">
              <w:rPr>
                <w:rFonts w:cs="Arial"/>
                <w:sz w:val="16"/>
                <w:szCs w:val="16"/>
              </w:rPr>
              <w:t>Novotvary</w:t>
            </w:r>
          </w:p>
        </w:tc>
        <w:tc>
          <w:tcPr>
            <w:tcW w:w="4052" w:type="dxa"/>
            <w:shd w:val="clear" w:color="auto" w:fill="auto"/>
            <w:noWrap/>
            <w:vAlign w:val="center"/>
            <w:hideMark/>
          </w:tcPr>
          <w:p w14:paraId="51A213AF"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Novotvary</w:t>
            </w:r>
          </w:p>
        </w:tc>
      </w:tr>
      <w:tr w:rsidR="00436373" w:rsidRPr="00436373" w14:paraId="12A98DDF" w14:textId="77777777" w:rsidTr="00F731B3">
        <w:trPr>
          <w:trHeight w:hRule="exact" w:val="397"/>
        </w:trPr>
        <w:tc>
          <w:tcPr>
            <w:tcW w:w="1181" w:type="dxa"/>
            <w:shd w:val="clear" w:color="auto" w:fill="auto"/>
            <w:noWrap/>
            <w:vAlign w:val="center"/>
            <w:hideMark/>
          </w:tcPr>
          <w:p w14:paraId="3265A64F"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III.</w:t>
            </w:r>
          </w:p>
        </w:tc>
        <w:tc>
          <w:tcPr>
            <w:tcW w:w="4051" w:type="dxa"/>
            <w:gridSpan w:val="2"/>
            <w:shd w:val="clear" w:color="auto" w:fill="auto"/>
            <w:noWrap/>
            <w:vAlign w:val="center"/>
            <w:hideMark/>
          </w:tcPr>
          <w:p w14:paraId="00AA0237" w14:textId="77777777" w:rsidR="00436373" w:rsidRPr="00436373" w:rsidRDefault="00436373" w:rsidP="00F731B3">
            <w:pPr>
              <w:spacing w:after="240" w:line="288" w:lineRule="auto"/>
              <w:jc w:val="left"/>
              <w:rPr>
                <w:rFonts w:cs="Arial"/>
                <w:sz w:val="16"/>
                <w:szCs w:val="16"/>
              </w:rPr>
            </w:pPr>
            <w:r w:rsidRPr="00436373">
              <w:rPr>
                <w:rFonts w:cs="Arial"/>
                <w:sz w:val="16"/>
                <w:szCs w:val="16"/>
              </w:rPr>
              <w:t>Nemoci alergické, žláz s vnitřní sekrecí, výměny látkové a výživy</w:t>
            </w:r>
          </w:p>
        </w:tc>
        <w:tc>
          <w:tcPr>
            <w:tcW w:w="4052" w:type="dxa"/>
            <w:shd w:val="clear" w:color="auto" w:fill="auto"/>
            <w:noWrap/>
            <w:vAlign w:val="center"/>
            <w:hideMark/>
          </w:tcPr>
          <w:p w14:paraId="15239F78"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alergické, žláz s vnitřní sekrecí, výměny látkové a výživy</w:t>
            </w:r>
          </w:p>
        </w:tc>
      </w:tr>
      <w:tr w:rsidR="00436373" w:rsidRPr="00436373" w14:paraId="5A29E274" w14:textId="77777777" w:rsidTr="00F731B3">
        <w:trPr>
          <w:trHeight w:hRule="exact" w:val="255"/>
        </w:trPr>
        <w:tc>
          <w:tcPr>
            <w:tcW w:w="1181" w:type="dxa"/>
            <w:shd w:val="clear" w:color="auto" w:fill="auto"/>
            <w:noWrap/>
            <w:vAlign w:val="center"/>
            <w:hideMark/>
          </w:tcPr>
          <w:p w14:paraId="0DB469BC"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IV.</w:t>
            </w:r>
          </w:p>
        </w:tc>
        <w:tc>
          <w:tcPr>
            <w:tcW w:w="4051" w:type="dxa"/>
            <w:gridSpan w:val="2"/>
            <w:shd w:val="clear" w:color="auto" w:fill="auto"/>
            <w:vAlign w:val="center"/>
            <w:hideMark/>
          </w:tcPr>
          <w:p w14:paraId="5D491897" w14:textId="77777777" w:rsidR="00436373" w:rsidRPr="00436373" w:rsidRDefault="00436373" w:rsidP="00F731B3">
            <w:pPr>
              <w:spacing w:after="240" w:line="288" w:lineRule="auto"/>
              <w:jc w:val="left"/>
              <w:rPr>
                <w:rFonts w:cs="Arial"/>
                <w:sz w:val="16"/>
                <w:szCs w:val="16"/>
              </w:rPr>
            </w:pPr>
            <w:r w:rsidRPr="00436373">
              <w:rPr>
                <w:rFonts w:cs="Arial"/>
                <w:sz w:val="16"/>
                <w:szCs w:val="16"/>
              </w:rPr>
              <w:t>Nemoci krve a krvotvorné tkáně</w:t>
            </w:r>
          </w:p>
        </w:tc>
        <w:tc>
          <w:tcPr>
            <w:tcW w:w="4052" w:type="dxa"/>
            <w:shd w:val="clear" w:color="auto" w:fill="auto"/>
            <w:noWrap/>
            <w:vAlign w:val="center"/>
            <w:hideMark/>
          </w:tcPr>
          <w:p w14:paraId="58413F65"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krve a krvetvorné tkáně</w:t>
            </w:r>
          </w:p>
        </w:tc>
      </w:tr>
      <w:tr w:rsidR="00436373" w:rsidRPr="00436373" w14:paraId="0CF45420" w14:textId="77777777" w:rsidTr="00F731B3">
        <w:trPr>
          <w:trHeight w:hRule="exact" w:val="255"/>
        </w:trPr>
        <w:tc>
          <w:tcPr>
            <w:tcW w:w="1181" w:type="dxa"/>
            <w:shd w:val="clear" w:color="auto" w:fill="auto"/>
            <w:noWrap/>
            <w:vAlign w:val="center"/>
            <w:hideMark/>
          </w:tcPr>
          <w:p w14:paraId="13E1510A"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V.</w:t>
            </w:r>
          </w:p>
        </w:tc>
        <w:tc>
          <w:tcPr>
            <w:tcW w:w="4051" w:type="dxa"/>
            <w:gridSpan w:val="2"/>
            <w:shd w:val="clear" w:color="auto" w:fill="auto"/>
            <w:noWrap/>
            <w:vAlign w:val="center"/>
            <w:hideMark/>
          </w:tcPr>
          <w:p w14:paraId="45EE9864" w14:textId="77777777" w:rsidR="00436373" w:rsidRPr="00436373" w:rsidRDefault="00436373" w:rsidP="00F731B3">
            <w:pPr>
              <w:spacing w:after="240" w:line="288" w:lineRule="auto"/>
              <w:jc w:val="left"/>
              <w:rPr>
                <w:rFonts w:cs="Arial"/>
                <w:sz w:val="16"/>
                <w:szCs w:val="16"/>
              </w:rPr>
            </w:pPr>
            <w:r w:rsidRPr="00436373">
              <w:rPr>
                <w:rFonts w:cs="Arial"/>
                <w:sz w:val="16"/>
                <w:szCs w:val="16"/>
              </w:rPr>
              <w:t xml:space="preserve">Poruchy duševní, </w:t>
            </w:r>
            <w:proofErr w:type="spellStart"/>
            <w:r w:rsidRPr="00436373">
              <w:rPr>
                <w:rFonts w:cs="Arial"/>
                <w:sz w:val="16"/>
                <w:szCs w:val="16"/>
              </w:rPr>
              <w:t>psychoneurosy</w:t>
            </w:r>
            <w:proofErr w:type="spellEnd"/>
            <w:r w:rsidRPr="00436373">
              <w:rPr>
                <w:rFonts w:cs="Arial"/>
                <w:sz w:val="16"/>
                <w:szCs w:val="16"/>
              </w:rPr>
              <w:t xml:space="preserve"> a poruchy osobnosti</w:t>
            </w:r>
          </w:p>
        </w:tc>
        <w:tc>
          <w:tcPr>
            <w:tcW w:w="4052" w:type="dxa"/>
            <w:shd w:val="clear" w:color="auto" w:fill="auto"/>
            <w:noWrap/>
            <w:vAlign w:val="center"/>
            <w:hideMark/>
          </w:tcPr>
          <w:p w14:paraId="6D591129"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 xml:space="preserve">Poruchy duševní, </w:t>
            </w:r>
            <w:proofErr w:type="spellStart"/>
            <w:r w:rsidRPr="00436373">
              <w:rPr>
                <w:rFonts w:cs="Arial"/>
                <w:color w:val="000000"/>
                <w:sz w:val="16"/>
                <w:szCs w:val="16"/>
              </w:rPr>
              <w:t>psychoneurosy</w:t>
            </w:r>
            <w:proofErr w:type="spellEnd"/>
            <w:r w:rsidRPr="00436373">
              <w:rPr>
                <w:rFonts w:cs="Arial"/>
                <w:color w:val="000000"/>
                <w:sz w:val="16"/>
                <w:szCs w:val="16"/>
              </w:rPr>
              <w:t xml:space="preserve"> a poruchy osobnosti</w:t>
            </w:r>
          </w:p>
        </w:tc>
      </w:tr>
      <w:tr w:rsidR="00436373" w:rsidRPr="00436373" w14:paraId="6202BB7A" w14:textId="77777777" w:rsidTr="00F731B3">
        <w:trPr>
          <w:trHeight w:hRule="exact" w:val="255"/>
        </w:trPr>
        <w:tc>
          <w:tcPr>
            <w:tcW w:w="1181" w:type="dxa"/>
            <w:shd w:val="clear" w:color="auto" w:fill="auto"/>
            <w:noWrap/>
            <w:vAlign w:val="center"/>
            <w:hideMark/>
          </w:tcPr>
          <w:p w14:paraId="144BF76A"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VI.</w:t>
            </w:r>
          </w:p>
        </w:tc>
        <w:tc>
          <w:tcPr>
            <w:tcW w:w="4051" w:type="dxa"/>
            <w:gridSpan w:val="2"/>
            <w:shd w:val="clear" w:color="auto" w:fill="auto"/>
            <w:vAlign w:val="center"/>
            <w:hideMark/>
          </w:tcPr>
          <w:p w14:paraId="415F624B" w14:textId="77777777" w:rsidR="00436373" w:rsidRPr="00436373" w:rsidRDefault="00436373" w:rsidP="00F731B3">
            <w:pPr>
              <w:spacing w:after="240" w:line="288" w:lineRule="auto"/>
              <w:jc w:val="left"/>
              <w:rPr>
                <w:rFonts w:cs="Arial"/>
                <w:sz w:val="16"/>
                <w:szCs w:val="16"/>
              </w:rPr>
            </w:pPr>
            <w:r w:rsidRPr="00436373">
              <w:rPr>
                <w:rFonts w:cs="Arial"/>
                <w:sz w:val="16"/>
                <w:szCs w:val="16"/>
              </w:rPr>
              <w:t>Nemoci ústrojí nervového a čidel</w:t>
            </w:r>
          </w:p>
        </w:tc>
        <w:tc>
          <w:tcPr>
            <w:tcW w:w="4052" w:type="dxa"/>
            <w:shd w:val="clear" w:color="auto" w:fill="auto"/>
            <w:noWrap/>
            <w:vAlign w:val="center"/>
            <w:hideMark/>
          </w:tcPr>
          <w:p w14:paraId="034AA759"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ústrojí nervového a čidel</w:t>
            </w:r>
          </w:p>
        </w:tc>
      </w:tr>
      <w:tr w:rsidR="00436373" w:rsidRPr="00436373" w14:paraId="310510F8" w14:textId="77777777" w:rsidTr="00F731B3">
        <w:trPr>
          <w:trHeight w:hRule="exact" w:val="255"/>
        </w:trPr>
        <w:tc>
          <w:tcPr>
            <w:tcW w:w="1181" w:type="dxa"/>
            <w:shd w:val="clear" w:color="auto" w:fill="auto"/>
            <w:noWrap/>
            <w:vAlign w:val="center"/>
            <w:hideMark/>
          </w:tcPr>
          <w:p w14:paraId="1DDF0F5E"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VII.</w:t>
            </w:r>
          </w:p>
        </w:tc>
        <w:tc>
          <w:tcPr>
            <w:tcW w:w="4051" w:type="dxa"/>
            <w:gridSpan w:val="2"/>
            <w:shd w:val="clear" w:color="auto" w:fill="auto"/>
            <w:noWrap/>
            <w:vAlign w:val="center"/>
            <w:hideMark/>
          </w:tcPr>
          <w:p w14:paraId="115D3DAD" w14:textId="77777777" w:rsidR="00436373" w:rsidRPr="00436373" w:rsidRDefault="00436373" w:rsidP="00F731B3">
            <w:pPr>
              <w:spacing w:after="240" w:line="288" w:lineRule="auto"/>
              <w:jc w:val="left"/>
              <w:rPr>
                <w:rFonts w:cs="Arial"/>
                <w:sz w:val="16"/>
                <w:szCs w:val="16"/>
              </w:rPr>
            </w:pPr>
            <w:r w:rsidRPr="00436373">
              <w:rPr>
                <w:rFonts w:cs="Arial"/>
                <w:sz w:val="16"/>
                <w:szCs w:val="16"/>
              </w:rPr>
              <w:t xml:space="preserve">Nemoci ústrojí </w:t>
            </w:r>
            <w:r w:rsidR="00714D79" w:rsidRPr="00436373">
              <w:rPr>
                <w:rFonts w:cs="Arial"/>
                <w:sz w:val="16"/>
                <w:szCs w:val="16"/>
              </w:rPr>
              <w:t>c</w:t>
            </w:r>
            <w:r w:rsidR="00714D79">
              <w:rPr>
                <w:rFonts w:cs="Arial"/>
                <w:sz w:val="16"/>
                <w:szCs w:val="16"/>
              </w:rPr>
              <w:t>é</w:t>
            </w:r>
            <w:r w:rsidR="00714D79" w:rsidRPr="00436373">
              <w:rPr>
                <w:rFonts w:cs="Arial"/>
                <w:sz w:val="16"/>
                <w:szCs w:val="16"/>
              </w:rPr>
              <w:t>vního</w:t>
            </w:r>
          </w:p>
        </w:tc>
        <w:tc>
          <w:tcPr>
            <w:tcW w:w="4052" w:type="dxa"/>
            <w:shd w:val="clear" w:color="auto" w:fill="auto"/>
            <w:noWrap/>
            <w:vAlign w:val="center"/>
            <w:hideMark/>
          </w:tcPr>
          <w:p w14:paraId="4113D5FD"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ústrojí cévního</w:t>
            </w:r>
          </w:p>
        </w:tc>
      </w:tr>
      <w:tr w:rsidR="00436373" w:rsidRPr="00436373" w14:paraId="59727608" w14:textId="77777777" w:rsidTr="00F731B3">
        <w:trPr>
          <w:trHeight w:hRule="exact" w:val="255"/>
        </w:trPr>
        <w:tc>
          <w:tcPr>
            <w:tcW w:w="1181" w:type="dxa"/>
            <w:shd w:val="clear" w:color="auto" w:fill="auto"/>
            <w:noWrap/>
            <w:vAlign w:val="center"/>
            <w:hideMark/>
          </w:tcPr>
          <w:p w14:paraId="2A68CD91"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VIII.</w:t>
            </w:r>
          </w:p>
        </w:tc>
        <w:tc>
          <w:tcPr>
            <w:tcW w:w="4051" w:type="dxa"/>
            <w:gridSpan w:val="2"/>
            <w:shd w:val="clear" w:color="auto" w:fill="auto"/>
            <w:noWrap/>
            <w:vAlign w:val="center"/>
            <w:hideMark/>
          </w:tcPr>
          <w:p w14:paraId="11A2F47E" w14:textId="77777777" w:rsidR="00436373" w:rsidRPr="00436373" w:rsidRDefault="00436373" w:rsidP="00F731B3">
            <w:pPr>
              <w:spacing w:after="240" w:line="288" w:lineRule="auto"/>
              <w:jc w:val="left"/>
              <w:rPr>
                <w:rFonts w:cs="Arial"/>
                <w:sz w:val="16"/>
                <w:szCs w:val="16"/>
              </w:rPr>
            </w:pPr>
            <w:r w:rsidRPr="00436373">
              <w:rPr>
                <w:rFonts w:cs="Arial"/>
                <w:sz w:val="16"/>
                <w:szCs w:val="16"/>
              </w:rPr>
              <w:t>Nemoci ústrojí dýchacího</w:t>
            </w:r>
          </w:p>
        </w:tc>
        <w:tc>
          <w:tcPr>
            <w:tcW w:w="4052" w:type="dxa"/>
            <w:shd w:val="clear" w:color="auto" w:fill="auto"/>
            <w:noWrap/>
            <w:vAlign w:val="center"/>
            <w:hideMark/>
          </w:tcPr>
          <w:p w14:paraId="338A3DD2"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dýchacího ústrojí</w:t>
            </w:r>
          </w:p>
        </w:tc>
      </w:tr>
      <w:tr w:rsidR="00436373" w:rsidRPr="00436373" w14:paraId="003BE68D" w14:textId="77777777" w:rsidTr="00F731B3">
        <w:trPr>
          <w:trHeight w:hRule="exact" w:val="255"/>
        </w:trPr>
        <w:tc>
          <w:tcPr>
            <w:tcW w:w="1181" w:type="dxa"/>
            <w:shd w:val="clear" w:color="auto" w:fill="auto"/>
            <w:noWrap/>
            <w:vAlign w:val="center"/>
            <w:hideMark/>
          </w:tcPr>
          <w:p w14:paraId="1726FB75"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IX.</w:t>
            </w:r>
          </w:p>
        </w:tc>
        <w:tc>
          <w:tcPr>
            <w:tcW w:w="4051" w:type="dxa"/>
            <w:gridSpan w:val="2"/>
            <w:shd w:val="clear" w:color="auto" w:fill="auto"/>
            <w:noWrap/>
            <w:vAlign w:val="center"/>
            <w:hideMark/>
          </w:tcPr>
          <w:p w14:paraId="4D897638" w14:textId="77777777" w:rsidR="00436373" w:rsidRPr="00436373" w:rsidRDefault="00436373" w:rsidP="00F731B3">
            <w:pPr>
              <w:spacing w:after="240" w:line="288" w:lineRule="auto"/>
              <w:jc w:val="left"/>
              <w:rPr>
                <w:rFonts w:cs="Arial"/>
                <w:sz w:val="16"/>
                <w:szCs w:val="16"/>
              </w:rPr>
            </w:pPr>
            <w:r w:rsidRPr="00436373">
              <w:rPr>
                <w:rFonts w:cs="Arial"/>
                <w:sz w:val="16"/>
                <w:szCs w:val="16"/>
              </w:rPr>
              <w:t>Nemoci ústrojí trávicího</w:t>
            </w:r>
          </w:p>
        </w:tc>
        <w:tc>
          <w:tcPr>
            <w:tcW w:w="4052" w:type="dxa"/>
            <w:shd w:val="clear" w:color="auto" w:fill="auto"/>
            <w:noWrap/>
            <w:vAlign w:val="center"/>
            <w:hideMark/>
          </w:tcPr>
          <w:p w14:paraId="2D891D75"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ústrojí trávicího</w:t>
            </w:r>
          </w:p>
        </w:tc>
      </w:tr>
      <w:tr w:rsidR="00436373" w:rsidRPr="00436373" w14:paraId="1DE13139" w14:textId="77777777" w:rsidTr="00F731B3">
        <w:trPr>
          <w:trHeight w:hRule="exact" w:val="255"/>
        </w:trPr>
        <w:tc>
          <w:tcPr>
            <w:tcW w:w="1181" w:type="dxa"/>
            <w:shd w:val="clear" w:color="auto" w:fill="auto"/>
            <w:noWrap/>
            <w:vAlign w:val="center"/>
            <w:hideMark/>
          </w:tcPr>
          <w:p w14:paraId="150868EC"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X.</w:t>
            </w:r>
          </w:p>
        </w:tc>
        <w:tc>
          <w:tcPr>
            <w:tcW w:w="4051" w:type="dxa"/>
            <w:gridSpan w:val="2"/>
            <w:shd w:val="clear" w:color="auto" w:fill="auto"/>
            <w:noWrap/>
            <w:vAlign w:val="center"/>
            <w:hideMark/>
          </w:tcPr>
          <w:p w14:paraId="7EADD3F7" w14:textId="77777777" w:rsidR="00436373" w:rsidRPr="00436373" w:rsidRDefault="00436373" w:rsidP="00F731B3">
            <w:pPr>
              <w:spacing w:after="240" w:line="288" w:lineRule="auto"/>
              <w:jc w:val="left"/>
              <w:rPr>
                <w:rFonts w:cs="Arial"/>
                <w:sz w:val="16"/>
                <w:szCs w:val="16"/>
              </w:rPr>
            </w:pPr>
            <w:r w:rsidRPr="00436373">
              <w:rPr>
                <w:rFonts w:cs="Arial"/>
                <w:sz w:val="16"/>
                <w:szCs w:val="16"/>
              </w:rPr>
              <w:t>Nemoci ústrojí močového a pohlavního</w:t>
            </w:r>
          </w:p>
        </w:tc>
        <w:tc>
          <w:tcPr>
            <w:tcW w:w="4052" w:type="dxa"/>
            <w:shd w:val="clear" w:color="auto" w:fill="auto"/>
            <w:noWrap/>
            <w:vAlign w:val="center"/>
            <w:hideMark/>
          </w:tcPr>
          <w:p w14:paraId="6DA995B5"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ústrojí močového a pohlavního</w:t>
            </w:r>
          </w:p>
        </w:tc>
      </w:tr>
      <w:tr w:rsidR="00436373" w:rsidRPr="00436373" w14:paraId="4AD88E6E" w14:textId="77777777" w:rsidTr="00F731B3">
        <w:trPr>
          <w:trHeight w:hRule="exact" w:val="397"/>
        </w:trPr>
        <w:tc>
          <w:tcPr>
            <w:tcW w:w="1181" w:type="dxa"/>
            <w:shd w:val="clear" w:color="auto" w:fill="auto"/>
            <w:noWrap/>
            <w:vAlign w:val="center"/>
            <w:hideMark/>
          </w:tcPr>
          <w:p w14:paraId="632A23E8"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XI.</w:t>
            </w:r>
          </w:p>
        </w:tc>
        <w:tc>
          <w:tcPr>
            <w:tcW w:w="4051" w:type="dxa"/>
            <w:gridSpan w:val="2"/>
            <w:shd w:val="clear" w:color="auto" w:fill="auto"/>
            <w:noWrap/>
            <w:vAlign w:val="center"/>
            <w:hideMark/>
          </w:tcPr>
          <w:p w14:paraId="62B07111" w14:textId="77777777" w:rsidR="00436373" w:rsidRPr="00436373" w:rsidRDefault="00436373" w:rsidP="00F731B3">
            <w:pPr>
              <w:spacing w:after="240" w:line="288" w:lineRule="auto"/>
              <w:jc w:val="left"/>
              <w:rPr>
                <w:rFonts w:cs="Arial"/>
                <w:sz w:val="16"/>
                <w:szCs w:val="16"/>
              </w:rPr>
            </w:pPr>
            <w:r w:rsidRPr="00436373">
              <w:rPr>
                <w:rFonts w:cs="Arial"/>
                <w:sz w:val="16"/>
                <w:szCs w:val="16"/>
              </w:rPr>
              <w:t>Porody, komplikace v těhotenství, při porodu a v šestinedělí</w:t>
            </w:r>
          </w:p>
        </w:tc>
        <w:tc>
          <w:tcPr>
            <w:tcW w:w="4052" w:type="dxa"/>
            <w:shd w:val="clear" w:color="auto" w:fill="auto"/>
            <w:noWrap/>
            <w:vAlign w:val="center"/>
            <w:hideMark/>
          </w:tcPr>
          <w:p w14:paraId="25EE87B2"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Porody, komplikace v těhotenství, při porodu a v šestinedělí</w:t>
            </w:r>
          </w:p>
        </w:tc>
      </w:tr>
      <w:tr w:rsidR="00436373" w:rsidRPr="00436373" w14:paraId="568B81E2" w14:textId="77777777" w:rsidTr="00F731B3">
        <w:trPr>
          <w:trHeight w:hRule="exact" w:val="255"/>
        </w:trPr>
        <w:tc>
          <w:tcPr>
            <w:tcW w:w="1181" w:type="dxa"/>
            <w:shd w:val="clear" w:color="auto" w:fill="auto"/>
            <w:noWrap/>
            <w:vAlign w:val="center"/>
            <w:hideMark/>
          </w:tcPr>
          <w:p w14:paraId="70DCF8D6"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XII.</w:t>
            </w:r>
          </w:p>
        </w:tc>
        <w:tc>
          <w:tcPr>
            <w:tcW w:w="4051" w:type="dxa"/>
            <w:gridSpan w:val="2"/>
            <w:shd w:val="clear" w:color="auto" w:fill="auto"/>
            <w:noWrap/>
            <w:vAlign w:val="center"/>
            <w:hideMark/>
          </w:tcPr>
          <w:p w14:paraId="684312A4" w14:textId="77777777" w:rsidR="00436373" w:rsidRPr="00436373" w:rsidRDefault="00436373" w:rsidP="00F731B3">
            <w:pPr>
              <w:spacing w:after="240" w:line="288" w:lineRule="auto"/>
              <w:jc w:val="left"/>
              <w:rPr>
                <w:rFonts w:cs="Arial"/>
                <w:sz w:val="16"/>
                <w:szCs w:val="16"/>
              </w:rPr>
            </w:pPr>
            <w:r w:rsidRPr="00436373">
              <w:rPr>
                <w:rFonts w:cs="Arial"/>
                <w:sz w:val="16"/>
                <w:szCs w:val="16"/>
              </w:rPr>
              <w:t>Nemoci kožní</w:t>
            </w:r>
          </w:p>
        </w:tc>
        <w:tc>
          <w:tcPr>
            <w:tcW w:w="4052" w:type="dxa"/>
            <w:shd w:val="clear" w:color="auto" w:fill="auto"/>
            <w:noWrap/>
            <w:vAlign w:val="center"/>
            <w:hideMark/>
          </w:tcPr>
          <w:p w14:paraId="702F02CE"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kožní</w:t>
            </w:r>
          </w:p>
        </w:tc>
      </w:tr>
      <w:tr w:rsidR="00436373" w:rsidRPr="00436373" w14:paraId="0F93F140" w14:textId="77777777" w:rsidTr="00F731B3">
        <w:trPr>
          <w:trHeight w:hRule="exact" w:val="255"/>
        </w:trPr>
        <w:tc>
          <w:tcPr>
            <w:tcW w:w="1181" w:type="dxa"/>
            <w:shd w:val="clear" w:color="auto" w:fill="auto"/>
            <w:noWrap/>
            <w:vAlign w:val="center"/>
            <w:hideMark/>
          </w:tcPr>
          <w:p w14:paraId="4102AE6B"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XIII.</w:t>
            </w:r>
          </w:p>
        </w:tc>
        <w:tc>
          <w:tcPr>
            <w:tcW w:w="4051" w:type="dxa"/>
            <w:gridSpan w:val="2"/>
            <w:shd w:val="clear" w:color="auto" w:fill="auto"/>
            <w:noWrap/>
            <w:vAlign w:val="center"/>
            <w:hideMark/>
          </w:tcPr>
          <w:p w14:paraId="1EEA0741" w14:textId="77777777" w:rsidR="00436373" w:rsidRPr="00436373" w:rsidRDefault="00436373" w:rsidP="00F731B3">
            <w:pPr>
              <w:spacing w:after="240" w:line="288" w:lineRule="auto"/>
              <w:jc w:val="left"/>
              <w:rPr>
                <w:rFonts w:cs="Arial"/>
                <w:sz w:val="16"/>
                <w:szCs w:val="16"/>
              </w:rPr>
            </w:pPr>
            <w:r w:rsidRPr="00436373">
              <w:rPr>
                <w:rFonts w:cs="Arial"/>
                <w:sz w:val="16"/>
                <w:szCs w:val="16"/>
              </w:rPr>
              <w:t>Nemoci kostí a pohybového ústrojí</w:t>
            </w:r>
          </w:p>
        </w:tc>
        <w:tc>
          <w:tcPr>
            <w:tcW w:w="4052" w:type="dxa"/>
            <w:shd w:val="clear" w:color="auto" w:fill="auto"/>
            <w:noWrap/>
            <w:vAlign w:val="center"/>
            <w:hideMark/>
          </w:tcPr>
          <w:p w14:paraId="13250DED"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kostí a pohybového ústrojí</w:t>
            </w:r>
          </w:p>
        </w:tc>
      </w:tr>
      <w:tr w:rsidR="00436373" w:rsidRPr="00436373" w14:paraId="3D6E6E08" w14:textId="77777777" w:rsidTr="00F731B3">
        <w:trPr>
          <w:trHeight w:hRule="exact" w:val="255"/>
        </w:trPr>
        <w:tc>
          <w:tcPr>
            <w:tcW w:w="1181" w:type="dxa"/>
            <w:shd w:val="clear" w:color="auto" w:fill="auto"/>
            <w:noWrap/>
            <w:vAlign w:val="center"/>
            <w:hideMark/>
          </w:tcPr>
          <w:p w14:paraId="399AE7E9"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XIV.</w:t>
            </w:r>
          </w:p>
        </w:tc>
        <w:tc>
          <w:tcPr>
            <w:tcW w:w="4051" w:type="dxa"/>
            <w:gridSpan w:val="2"/>
            <w:shd w:val="clear" w:color="auto" w:fill="auto"/>
            <w:noWrap/>
            <w:vAlign w:val="center"/>
            <w:hideMark/>
          </w:tcPr>
          <w:p w14:paraId="06BFB050" w14:textId="77777777" w:rsidR="00436373" w:rsidRPr="00436373" w:rsidRDefault="00436373" w:rsidP="00F731B3">
            <w:pPr>
              <w:spacing w:after="240" w:line="288" w:lineRule="auto"/>
              <w:jc w:val="left"/>
              <w:rPr>
                <w:rFonts w:cs="Arial"/>
                <w:sz w:val="16"/>
                <w:szCs w:val="16"/>
              </w:rPr>
            </w:pPr>
            <w:r w:rsidRPr="00436373">
              <w:rPr>
                <w:rFonts w:cs="Arial"/>
                <w:sz w:val="16"/>
                <w:szCs w:val="16"/>
              </w:rPr>
              <w:t>Vrozené vady vývojové</w:t>
            </w:r>
          </w:p>
        </w:tc>
        <w:tc>
          <w:tcPr>
            <w:tcW w:w="4052" w:type="dxa"/>
            <w:shd w:val="clear" w:color="auto" w:fill="auto"/>
            <w:noWrap/>
            <w:vAlign w:val="center"/>
            <w:hideMark/>
          </w:tcPr>
          <w:p w14:paraId="02DB984D"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Vrozené vady vývojové</w:t>
            </w:r>
          </w:p>
        </w:tc>
      </w:tr>
      <w:tr w:rsidR="00436373" w:rsidRPr="00436373" w14:paraId="16E1297E" w14:textId="77777777" w:rsidTr="00F731B3">
        <w:trPr>
          <w:trHeight w:hRule="exact" w:val="255"/>
        </w:trPr>
        <w:tc>
          <w:tcPr>
            <w:tcW w:w="1181" w:type="dxa"/>
            <w:shd w:val="clear" w:color="auto" w:fill="auto"/>
            <w:noWrap/>
            <w:vAlign w:val="center"/>
            <w:hideMark/>
          </w:tcPr>
          <w:p w14:paraId="507FFB41"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XV.</w:t>
            </w:r>
          </w:p>
        </w:tc>
        <w:tc>
          <w:tcPr>
            <w:tcW w:w="4051" w:type="dxa"/>
            <w:gridSpan w:val="2"/>
            <w:shd w:val="clear" w:color="auto" w:fill="auto"/>
            <w:noWrap/>
            <w:vAlign w:val="center"/>
            <w:hideMark/>
          </w:tcPr>
          <w:p w14:paraId="58D6CEFE" w14:textId="77777777" w:rsidR="00436373" w:rsidRPr="00436373" w:rsidRDefault="00436373" w:rsidP="00F731B3">
            <w:pPr>
              <w:spacing w:after="240" w:line="288" w:lineRule="auto"/>
              <w:jc w:val="left"/>
              <w:rPr>
                <w:rFonts w:cs="Arial"/>
                <w:sz w:val="16"/>
                <w:szCs w:val="16"/>
              </w:rPr>
            </w:pPr>
            <w:r w:rsidRPr="00436373">
              <w:rPr>
                <w:rFonts w:cs="Arial"/>
                <w:sz w:val="16"/>
                <w:szCs w:val="16"/>
              </w:rPr>
              <w:t>Zvláštní nemoci raného věku</w:t>
            </w:r>
          </w:p>
        </w:tc>
        <w:tc>
          <w:tcPr>
            <w:tcW w:w="4052" w:type="dxa"/>
            <w:shd w:val="clear" w:color="auto" w:fill="auto"/>
            <w:noWrap/>
            <w:vAlign w:val="center"/>
            <w:hideMark/>
          </w:tcPr>
          <w:p w14:paraId="43CFD312"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Zvláštní nemoci raného věku</w:t>
            </w:r>
          </w:p>
        </w:tc>
      </w:tr>
      <w:tr w:rsidR="00436373" w:rsidRPr="00436373" w14:paraId="338C3B2F" w14:textId="77777777" w:rsidTr="00F731B3">
        <w:trPr>
          <w:trHeight w:hRule="exact" w:val="397"/>
        </w:trPr>
        <w:tc>
          <w:tcPr>
            <w:tcW w:w="1181" w:type="dxa"/>
            <w:shd w:val="clear" w:color="auto" w:fill="auto"/>
            <w:noWrap/>
            <w:vAlign w:val="center"/>
            <w:hideMark/>
          </w:tcPr>
          <w:p w14:paraId="570172FB"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XVI.</w:t>
            </w:r>
          </w:p>
        </w:tc>
        <w:tc>
          <w:tcPr>
            <w:tcW w:w="4051" w:type="dxa"/>
            <w:gridSpan w:val="2"/>
            <w:shd w:val="clear" w:color="auto" w:fill="auto"/>
            <w:noWrap/>
            <w:vAlign w:val="center"/>
            <w:hideMark/>
          </w:tcPr>
          <w:p w14:paraId="6DA4E777" w14:textId="77777777" w:rsidR="00436373" w:rsidRPr="00436373" w:rsidRDefault="00436373" w:rsidP="00F731B3">
            <w:pPr>
              <w:spacing w:after="240" w:line="288" w:lineRule="auto"/>
              <w:jc w:val="left"/>
              <w:rPr>
                <w:rFonts w:cs="Arial"/>
                <w:sz w:val="16"/>
                <w:szCs w:val="16"/>
              </w:rPr>
            </w:pPr>
            <w:r w:rsidRPr="00436373">
              <w:rPr>
                <w:rFonts w:cs="Arial"/>
                <w:sz w:val="16"/>
                <w:szCs w:val="16"/>
              </w:rPr>
              <w:t>Chorobné příznaky, stařecká sešlost a nedefinovatelné stavy</w:t>
            </w:r>
          </w:p>
        </w:tc>
        <w:tc>
          <w:tcPr>
            <w:tcW w:w="4052" w:type="dxa"/>
            <w:shd w:val="clear" w:color="auto" w:fill="auto"/>
            <w:noWrap/>
            <w:vAlign w:val="center"/>
            <w:hideMark/>
          </w:tcPr>
          <w:p w14:paraId="6A50A9BA"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Chorobné příznaky, stařecká sešlost a nedefinovatelné stavy</w:t>
            </w:r>
          </w:p>
        </w:tc>
      </w:tr>
      <w:tr w:rsidR="00436373" w:rsidRPr="00436373" w14:paraId="60D86F1D" w14:textId="77777777" w:rsidTr="00F731B3">
        <w:trPr>
          <w:trHeight w:hRule="exact" w:val="255"/>
        </w:trPr>
        <w:tc>
          <w:tcPr>
            <w:tcW w:w="1181" w:type="dxa"/>
            <w:shd w:val="clear" w:color="auto" w:fill="auto"/>
            <w:noWrap/>
            <w:vAlign w:val="center"/>
            <w:hideMark/>
          </w:tcPr>
          <w:p w14:paraId="25C74228"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XVII.</w:t>
            </w:r>
          </w:p>
        </w:tc>
        <w:tc>
          <w:tcPr>
            <w:tcW w:w="4051" w:type="dxa"/>
            <w:gridSpan w:val="2"/>
            <w:shd w:val="clear" w:color="auto" w:fill="auto"/>
            <w:noWrap/>
            <w:vAlign w:val="center"/>
            <w:hideMark/>
          </w:tcPr>
          <w:p w14:paraId="6841C854" w14:textId="77777777" w:rsidR="00436373" w:rsidRPr="00436373" w:rsidRDefault="00436373" w:rsidP="00F731B3">
            <w:pPr>
              <w:spacing w:after="240" w:line="288" w:lineRule="auto"/>
              <w:jc w:val="left"/>
              <w:rPr>
                <w:rFonts w:cs="Arial"/>
                <w:sz w:val="16"/>
                <w:szCs w:val="16"/>
              </w:rPr>
            </w:pPr>
            <w:r w:rsidRPr="00436373">
              <w:rPr>
                <w:rFonts w:cs="Arial"/>
                <w:sz w:val="16"/>
                <w:szCs w:val="16"/>
              </w:rPr>
              <w:t>Úrazy a otravy</w:t>
            </w:r>
          </w:p>
        </w:tc>
        <w:tc>
          <w:tcPr>
            <w:tcW w:w="4052" w:type="dxa"/>
            <w:shd w:val="clear" w:color="auto" w:fill="auto"/>
            <w:noWrap/>
            <w:vAlign w:val="center"/>
            <w:hideMark/>
          </w:tcPr>
          <w:p w14:paraId="3EAF2983"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Úrazy a otravy</w:t>
            </w:r>
          </w:p>
        </w:tc>
      </w:tr>
      <w:tr w:rsidR="00436373" w:rsidRPr="00436373" w14:paraId="67AC2ED3" w14:textId="77777777" w:rsidTr="00F731B3">
        <w:trPr>
          <w:trHeight w:hRule="exact" w:val="255"/>
        </w:trPr>
        <w:tc>
          <w:tcPr>
            <w:tcW w:w="1181" w:type="dxa"/>
            <w:shd w:val="clear" w:color="auto" w:fill="auto"/>
            <w:noWrap/>
            <w:vAlign w:val="center"/>
            <w:hideMark/>
          </w:tcPr>
          <w:p w14:paraId="6A2B9448" w14:textId="77777777" w:rsidR="00436373" w:rsidRPr="00436373" w:rsidRDefault="00436373" w:rsidP="00F731B3">
            <w:pPr>
              <w:spacing w:after="240" w:line="288" w:lineRule="auto"/>
              <w:jc w:val="left"/>
              <w:rPr>
                <w:rFonts w:cs="Arial"/>
                <w:b/>
                <w:bCs/>
                <w:color w:val="000000"/>
                <w:sz w:val="16"/>
                <w:szCs w:val="16"/>
              </w:rPr>
            </w:pPr>
            <w:r w:rsidRPr="00436373">
              <w:rPr>
                <w:rFonts w:cs="Arial"/>
                <w:b/>
                <w:bCs/>
                <w:color w:val="000000"/>
                <w:sz w:val="16"/>
                <w:szCs w:val="16"/>
              </w:rPr>
              <w:lastRenderedPageBreak/>
              <w:t>Třída/kapitola</w:t>
            </w:r>
          </w:p>
        </w:tc>
        <w:tc>
          <w:tcPr>
            <w:tcW w:w="4051" w:type="dxa"/>
            <w:gridSpan w:val="2"/>
            <w:shd w:val="clear" w:color="auto" w:fill="auto"/>
            <w:noWrap/>
            <w:vAlign w:val="center"/>
            <w:hideMark/>
          </w:tcPr>
          <w:p w14:paraId="24E48BD0" w14:textId="77777777" w:rsidR="00436373" w:rsidRPr="00436373" w:rsidRDefault="00422937" w:rsidP="00F731B3">
            <w:pPr>
              <w:spacing w:after="240" w:line="288" w:lineRule="auto"/>
              <w:jc w:val="left"/>
              <w:rPr>
                <w:rFonts w:cs="Arial"/>
                <w:b/>
                <w:bCs/>
                <w:color w:val="000000"/>
                <w:sz w:val="16"/>
                <w:szCs w:val="16"/>
              </w:rPr>
            </w:pPr>
            <w:r>
              <w:rPr>
                <w:rFonts w:cs="Arial"/>
                <w:b/>
                <w:bCs/>
                <w:color w:val="000000"/>
                <w:sz w:val="16"/>
                <w:szCs w:val="16"/>
              </w:rPr>
              <w:t>MKN-8</w:t>
            </w:r>
          </w:p>
        </w:tc>
        <w:tc>
          <w:tcPr>
            <w:tcW w:w="4052" w:type="dxa"/>
            <w:shd w:val="clear" w:color="auto" w:fill="auto"/>
            <w:noWrap/>
            <w:vAlign w:val="center"/>
            <w:hideMark/>
          </w:tcPr>
          <w:p w14:paraId="6ED4757D" w14:textId="77777777" w:rsidR="00436373" w:rsidRPr="00436373" w:rsidRDefault="00422937" w:rsidP="00F731B3">
            <w:pPr>
              <w:spacing w:after="240" w:line="288" w:lineRule="auto"/>
              <w:jc w:val="left"/>
              <w:rPr>
                <w:rFonts w:cs="Arial"/>
                <w:b/>
                <w:bCs/>
                <w:color w:val="000000"/>
                <w:sz w:val="16"/>
                <w:szCs w:val="16"/>
              </w:rPr>
            </w:pPr>
            <w:r>
              <w:rPr>
                <w:rFonts w:cs="Arial"/>
                <w:b/>
                <w:bCs/>
                <w:color w:val="000000"/>
                <w:sz w:val="16"/>
                <w:szCs w:val="16"/>
              </w:rPr>
              <w:t>MKN-9</w:t>
            </w:r>
          </w:p>
        </w:tc>
      </w:tr>
      <w:tr w:rsidR="00436373" w:rsidRPr="00436373" w14:paraId="6A267A41" w14:textId="77777777" w:rsidTr="00F731B3">
        <w:trPr>
          <w:trHeight w:hRule="exact" w:val="255"/>
        </w:trPr>
        <w:tc>
          <w:tcPr>
            <w:tcW w:w="1181" w:type="dxa"/>
            <w:shd w:val="clear" w:color="auto" w:fill="auto"/>
            <w:noWrap/>
            <w:vAlign w:val="center"/>
            <w:hideMark/>
          </w:tcPr>
          <w:p w14:paraId="538D3C94"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I.</w:t>
            </w:r>
          </w:p>
        </w:tc>
        <w:tc>
          <w:tcPr>
            <w:tcW w:w="4051" w:type="dxa"/>
            <w:gridSpan w:val="2"/>
            <w:shd w:val="clear" w:color="auto" w:fill="auto"/>
            <w:noWrap/>
            <w:vAlign w:val="center"/>
            <w:hideMark/>
          </w:tcPr>
          <w:p w14:paraId="6C59D121"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infekční a parazitární</w:t>
            </w:r>
          </w:p>
        </w:tc>
        <w:tc>
          <w:tcPr>
            <w:tcW w:w="4052" w:type="dxa"/>
            <w:shd w:val="clear" w:color="auto" w:fill="auto"/>
            <w:noWrap/>
            <w:vAlign w:val="center"/>
            <w:hideMark/>
          </w:tcPr>
          <w:p w14:paraId="4CB8D73F"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Infekční a parazitární nemoci</w:t>
            </w:r>
          </w:p>
        </w:tc>
      </w:tr>
      <w:tr w:rsidR="00436373" w:rsidRPr="00436373" w14:paraId="5901B4A7" w14:textId="77777777" w:rsidTr="00F731B3">
        <w:trPr>
          <w:trHeight w:hRule="exact" w:val="255"/>
        </w:trPr>
        <w:tc>
          <w:tcPr>
            <w:tcW w:w="1181" w:type="dxa"/>
            <w:shd w:val="clear" w:color="auto" w:fill="auto"/>
            <w:noWrap/>
            <w:vAlign w:val="center"/>
            <w:hideMark/>
          </w:tcPr>
          <w:p w14:paraId="612CFECE"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II.</w:t>
            </w:r>
          </w:p>
        </w:tc>
        <w:tc>
          <w:tcPr>
            <w:tcW w:w="4051" w:type="dxa"/>
            <w:gridSpan w:val="2"/>
            <w:shd w:val="clear" w:color="auto" w:fill="auto"/>
            <w:noWrap/>
            <w:vAlign w:val="center"/>
            <w:hideMark/>
          </w:tcPr>
          <w:p w14:paraId="163813F5"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Novotvary</w:t>
            </w:r>
          </w:p>
        </w:tc>
        <w:tc>
          <w:tcPr>
            <w:tcW w:w="4052" w:type="dxa"/>
            <w:shd w:val="clear" w:color="auto" w:fill="auto"/>
            <w:noWrap/>
            <w:vAlign w:val="center"/>
            <w:hideMark/>
          </w:tcPr>
          <w:p w14:paraId="00625FCC"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Novotvary</w:t>
            </w:r>
          </w:p>
        </w:tc>
      </w:tr>
      <w:tr w:rsidR="00436373" w:rsidRPr="00436373" w14:paraId="41ED0E03" w14:textId="77777777" w:rsidTr="00F731B3">
        <w:trPr>
          <w:trHeight w:hRule="exact" w:val="397"/>
        </w:trPr>
        <w:tc>
          <w:tcPr>
            <w:tcW w:w="1181" w:type="dxa"/>
            <w:shd w:val="clear" w:color="auto" w:fill="auto"/>
            <w:noWrap/>
            <w:vAlign w:val="center"/>
            <w:hideMark/>
          </w:tcPr>
          <w:p w14:paraId="317C5691"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III.</w:t>
            </w:r>
          </w:p>
        </w:tc>
        <w:tc>
          <w:tcPr>
            <w:tcW w:w="4051" w:type="dxa"/>
            <w:gridSpan w:val="2"/>
            <w:shd w:val="clear" w:color="auto" w:fill="auto"/>
            <w:noWrap/>
            <w:vAlign w:val="center"/>
            <w:hideMark/>
          </w:tcPr>
          <w:p w14:paraId="0A11D01F"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žláz s vnitřní sekrecí, přeměny látkové a výživy</w:t>
            </w:r>
          </w:p>
        </w:tc>
        <w:tc>
          <w:tcPr>
            <w:tcW w:w="4052" w:type="dxa"/>
            <w:shd w:val="clear" w:color="auto" w:fill="auto"/>
            <w:noWrap/>
            <w:vAlign w:val="center"/>
            <w:hideMark/>
          </w:tcPr>
          <w:p w14:paraId="6869E7C3"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žláz s vnitřní sekrecí, výživy a přeměny látek a poruchy imunity</w:t>
            </w:r>
          </w:p>
        </w:tc>
      </w:tr>
      <w:tr w:rsidR="00436373" w:rsidRPr="00436373" w14:paraId="4E97D231" w14:textId="77777777" w:rsidTr="00F731B3">
        <w:trPr>
          <w:trHeight w:hRule="exact" w:val="255"/>
        </w:trPr>
        <w:tc>
          <w:tcPr>
            <w:tcW w:w="1181" w:type="dxa"/>
            <w:shd w:val="clear" w:color="auto" w:fill="auto"/>
            <w:noWrap/>
            <w:vAlign w:val="center"/>
            <w:hideMark/>
          </w:tcPr>
          <w:p w14:paraId="3E3F71B1"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IV.</w:t>
            </w:r>
          </w:p>
        </w:tc>
        <w:tc>
          <w:tcPr>
            <w:tcW w:w="4051" w:type="dxa"/>
            <w:gridSpan w:val="2"/>
            <w:shd w:val="clear" w:color="auto" w:fill="auto"/>
            <w:noWrap/>
            <w:vAlign w:val="center"/>
            <w:hideMark/>
          </w:tcPr>
          <w:p w14:paraId="22F95CA8"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krve a krvetvorných orgánů</w:t>
            </w:r>
          </w:p>
        </w:tc>
        <w:tc>
          <w:tcPr>
            <w:tcW w:w="4052" w:type="dxa"/>
            <w:shd w:val="clear" w:color="auto" w:fill="auto"/>
            <w:noWrap/>
            <w:vAlign w:val="center"/>
            <w:hideMark/>
          </w:tcPr>
          <w:p w14:paraId="53646C33"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krve a krvetvorných orgánů</w:t>
            </w:r>
          </w:p>
        </w:tc>
      </w:tr>
      <w:tr w:rsidR="00436373" w:rsidRPr="00436373" w14:paraId="5CBACEEE" w14:textId="77777777" w:rsidTr="00F731B3">
        <w:trPr>
          <w:trHeight w:hRule="exact" w:val="255"/>
        </w:trPr>
        <w:tc>
          <w:tcPr>
            <w:tcW w:w="1181" w:type="dxa"/>
            <w:shd w:val="clear" w:color="auto" w:fill="auto"/>
            <w:noWrap/>
            <w:vAlign w:val="center"/>
            <w:hideMark/>
          </w:tcPr>
          <w:p w14:paraId="316790B2"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V.</w:t>
            </w:r>
          </w:p>
        </w:tc>
        <w:tc>
          <w:tcPr>
            <w:tcW w:w="4051" w:type="dxa"/>
            <w:gridSpan w:val="2"/>
            <w:shd w:val="clear" w:color="auto" w:fill="auto"/>
            <w:noWrap/>
            <w:vAlign w:val="center"/>
            <w:hideMark/>
          </w:tcPr>
          <w:p w14:paraId="6D26CFE8"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Duševní poruchy</w:t>
            </w:r>
          </w:p>
        </w:tc>
        <w:tc>
          <w:tcPr>
            <w:tcW w:w="4052" w:type="dxa"/>
            <w:shd w:val="clear" w:color="auto" w:fill="auto"/>
            <w:noWrap/>
            <w:vAlign w:val="center"/>
            <w:hideMark/>
          </w:tcPr>
          <w:p w14:paraId="0502EFEB"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Duševní poruchy</w:t>
            </w:r>
          </w:p>
        </w:tc>
      </w:tr>
      <w:tr w:rsidR="00436373" w:rsidRPr="00436373" w14:paraId="5E0B6BFD" w14:textId="77777777" w:rsidTr="00F731B3">
        <w:trPr>
          <w:trHeight w:hRule="exact" w:val="255"/>
        </w:trPr>
        <w:tc>
          <w:tcPr>
            <w:tcW w:w="1181" w:type="dxa"/>
            <w:shd w:val="clear" w:color="auto" w:fill="auto"/>
            <w:noWrap/>
            <w:vAlign w:val="center"/>
            <w:hideMark/>
          </w:tcPr>
          <w:p w14:paraId="05A16205"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VI.</w:t>
            </w:r>
          </w:p>
        </w:tc>
        <w:tc>
          <w:tcPr>
            <w:tcW w:w="4051" w:type="dxa"/>
            <w:gridSpan w:val="2"/>
            <w:shd w:val="clear" w:color="auto" w:fill="auto"/>
            <w:noWrap/>
            <w:vAlign w:val="center"/>
            <w:hideMark/>
          </w:tcPr>
          <w:p w14:paraId="1B3A2054"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nervové soustavy a smyslových orgánů</w:t>
            </w:r>
          </w:p>
        </w:tc>
        <w:tc>
          <w:tcPr>
            <w:tcW w:w="4052" w:type="dxa"/>
            <w:shd w:val="clear" w:color="auto" w:fill="auto"/>
            <w:noWrap/>
            <w:vAlign w:val="center"/>
            <w:hideMark/>
          </w:tcPr>
          <w:p w14:paraId="1FF6E712"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nervové soustavy a smyslových orgánů</w:t>
            </w:r>
          </w:p>
        </w:tc>
      </w:tr>
      <w:tr w:rsidR="00436373" w:rsidRPr="00436373" w14:paraId="49DBCBAC" w14:textId="77777777" w:rsidTr="00F731B3">
        <w:trPr>
          <w:trHeight w:hRule="exact" w:val="255"/>
        </w:trPr>
        <w:tc>
          <w:tcPr>
            <w:tcW w:w="1181" w:type="dxa"/>
            <w:shd w:val="clear" w:color="auto" w:fill="auto"/>
            <w:noWrap/>
            <w:vAlign w:val="center"/>
            <w:hideMark/>
          </w:tcPr>
          <w:p w14:paraId="773AA991"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VII.</w:t>
            </w:r>
          </w:p>
        </w:tc>
        <w:tc>
          <w:tcPr>
            <w:tcW w:w="4051" w:type="dxa"/>
            <w:gridSpan w:val="2"/>
            <w:shd w:val="clear" w:color="auto" w:fill="auto"/>
            <w:noWrap/>
            <w:vAlign w:val="center"/>
            <w:hideMark/>
          </w:tcPr>
          <w:p w14:paraId="208805A8"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 xml:space="preserve">Nemoci ústrojí oběhového </w:t>
            </w:r>
          </w:p>
        </w:tc>
        <w:tc>
          <w:tcPr>
            <w:tcW w:w="4052" w:type="dxa"/>
            <w:shd w:val="clear" w:color="auto" w:fill="auto"/>
            <w:noWrap/>
            <w:vAlign w:val="center"/>
            <w:hideMark/>
          </w:tcPr>
          <w:p w14:paraId="1D4DB9C0"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oběhové soustavy</w:t>
            </w:r>
          </w:p>
        </w:tc>
      </w:tr>
      <w:tr w:rsidR="00436373" w:rsidRPr="00436373" w14:paraId="50F18224" w14:textId="77777777" w:rsidTr="00F731B3">
        <w:trPr>
          <w:trHeight w:hRule="exact" w:val="255"/>
        </w:trPr>
        <w:tc>
          <w:tcPr>
            <w:tcW w:w="1181" w:type="dxa"/>
            <w:shd w:val="clear" w:color="auto" w:fill="auto"/>
            <w:noWrap/>
            <w:vAlign w:val="center"/>
            <w:hideMark/>
          </w:tcPr>
          <w:p w14:paraId="102165EC"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VIII.</w:t>
            </w:r>
          </w:p>
        </w:tc>
        <w:tc>
          <w:tcPr>
            <w:tcW w:w="4051" w:type="dxa"/>
            <w:gridSpan w:val="2"/>
            <w:shd w:val="clear" w:color="auto" w:fill="auto"/>
            <w:noWrap/>
            <w:vAlign w:val="center"/>
            <w:hideMark/>
          </w:tcPr>
          <w:p w14:paraId="6C4FB971"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ústrojí dýchacího</w:t>
            </w:r>
          </w:p>
        </w:tc>
        <w:tc>
          <w:tcPr>
            <w:tcW w:w="4052" w:type="dxa"/>
            <w:shd w:val="clear" w:color="auto" w:fill="auto"/>
            <w:noWrap/>
            <w:vAlign w:val="center"/>
            <w:hideMark/>
          </w:tcPr>
          <w:p w14:paraId="498A126B"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dýchací soustavy</w:t>
            </w:r>
          </w:p>
        </w:tc>
      </w:tr>
      <w:tr w:rsidR="00436373" w:rsidRPr="00436373" w14:paraId="419BE4F7" w14:textId="77777777" w:rsidTr="00F731B3">
        <w:trPr>
          <w:trHeight w:hRule="exact" w:val="255"/>
        </w:trPr>
        <w:tc>
          <w:tcPr>
            <w:tcW w:w="1181" w:type="dxa"/>
            <w:shd w:val="clear" w:color="auto" w:fill="auto"/>
            <w:noWrap/>
            <w:vAlign w:val="center"/>
            <w:hideMark/>
          </w:tcPr>
          <w:p w14:paraId="5C1A6ECD"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IX.</w:t>
            </w:r>
          </w:p>
        </w:tc>
        <w:tc>
          <w:tcPr>
            <w:tcW w:w="4051" w:type="dxa"/>
            <w:gridSpan w:val="2"/>
            <w:shd w:val="clear" w:color="auto" w:fill="auto"/>
            <w:noWrap/>
            <w:vAlign w:val="center"/>
            <w:hideMark/>
          </w:tcPr>
          <w:p w14:paraId="7D199280"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ústrojí trávicího</w:t>
            </w:r>
          </w:p>
        </w:tc>
        <w:tc>
          <w:tcPr>
            <w:tcW w:w="4052" w:type="dxa"/>
            <w:shd w:val="clear" w:color="auto" w:fill="auto"/>
            <w:noWrap/>
            <w:vAlign w:val="center"/>
            <w:hideMark/>
          </w:tcPr>
          <w:p w14:paraId="59162525"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trávicí soustavy</w:t>
            </w:r>
          </w:p>
        </w:tc>
      </w:tr>
      <w:tr w:rsidR="00436373" w:rsidRPr="00436373" w14:paraId="23EA1BCE" w14:textId="77777777" w:rsidTr="00F731B3">
        <w:trPr>
          <w:trHeight w:hRule="exact" w:val="255"/>
        </w:trPr>
        <w:tc>
          <w:tcPr>
            <w:tcW w:w="1181" w:type="dxa"/>
            <w:shd w:val="clear" w:color="auto" w:fill="auto"/>
            <w:noWrap/>
            <w:vAlign w:val="center"/>
            <w:hideMark/>
          </w:tcPr>
          <w:p w14:paraId="14ABC07C"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X.</w:t>
            </w:r>
          </w:p>
        </w:tc>
        <w:tc>
          <w:tcPr>
            <w:tcW w:w="4051" w:type="dxa"/>
            <w:gridSpan w:val="2"/>
            <w:shd w:val="clear" w:color="auto" w:fill="auto"/>
            <w:noWrap/>
            <w:vAlign w:val="center"/>
            <w:hideMark/>
          </w:tcPr>
          <w:p w14:paraId="1C0405FA"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ústrojí močového a pohlavního</w:t>
            </w:r>
          </w:p>
        </w:tc>
        <w:tc>
          <w:tcPr>
            <w:tcW w:w="4052" w:type="dxa"/>
            <w:shd w:val="clear" w:color="auto" w:fill="auto"/>
            <w:noWrap/>
            <w:vAlign w:val="center"/>
            <w:hideMark/>
          </w:tcPr>
          <w:p w14:paraId="616612BF"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močové a pohlavní soustavy</w:t>
            </w:r>
          </w:p>
        </w:tc>
      </w:tr>
      <w:tr w:rsidR="00436373" w:rsidRPr="00436373" w14:paraId="0C013815" w14:textId="77777777" w:rsidTr="00F731B3">
        <w:trPr>
          <w:trHeight w:hRule="exact" w:val="255"/>
        </w:trPr>
        <w:tc>
          <w:tcPr>
            <w:tcW w:w="1181" w:type="dxa"/>
            <w:shd w:val="clear" w:color="auto" w:fill="auto"/>
            <w:noWrap/>
            <w:vAlign w:val="center"/>
            <w:hideMark/>
          </w:tcPr>
          <w:p w14:paraId="67396F52"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XI.</w:t>
            </w:r>
          </w:p>
        </w:tc>
        <w:tc>
          <w:tcPr>
            <w:tcW w:w="4051" w:type="dxa"/>
            <w:gridSpan w:val="2"/>
            <w:shd w:val="clear" w:color="auto" w:fill="auto"/>
            <w:noWrap/>
            <w:vAlign w:val="center"/>
            <w:hideMark/>
          </w:tcPr>
          <w:p w14:paraId="2170938D"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Porody, komplikace těhotenství, porodu a šestinedělí</w:t>
            </w:r>
          </w:p>
        </w:tc>
        <w:tc>
          <w:tcPr>
            <w:tcW w:w="4052" w:type="dxa"/>
            <w:shd w:val="clear" w:color="auto" w:fill="auto"/>
            <w:noWrap/>
            <w:vAlign w:val="center"/>
            <w:hideMark/>
          </w:tcPr>
          <w:p w14:paraId="76D95E3D"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Komplikace těhotenství, porodu a šestinedělí</w:t>
            </w:r>
          </w:p>
        </w:tc>
      </w:tr>
      <w:tr w:rsidR="00436373" w:rsidRPr="00436373" w14:paraId="566C79CA" w14:textId="77777777" w:rsidTr="00F731B3">
        <w:trPr>
          <w:trHeight w:hRule="exact" w:val="255"/>
        </w:trPr>
        <w:tc>
          <w:tcPr>
            <w:tcW w:w="1181" w:type="dxa"/>
            <w:shd w:val="clear" w:color="auto" w:fill="auto"/>
            <w:noWrap/>
            <w:vAlign w:val="center"/>
            <w:hideMark/>
          </w:tcPr>
          <w:p w14:paraId="25D14317"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XII.</w:t>
            </w:r>
          </w:p>
        </w:tc>
        <w:tc>
          <w:tcPr>
            <w:tcW w:w="4051" w:type="dxa"/>
            <w:gridSpan w:val="2"/>
            <w:shd w:val="clear" w:color="auto" w:fill="auto"/>
            <w:noWrap/>
            <w:vAlign w:val="center"/>
            <w:hideMark/>
          </w:tcPr>
          <w:p w14:paraId="68078B71"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kůže a podkožního vaziva</w:t>
            </w:r>
          </w:p>
        </w:tc>
        <w:tc>
          <w:tcPr>
            <w:tcW w:w="4052" w:type="dxa"/>
            <w:shd w:val="clear" w:color="auto" w:fill="auto"/>
            <w:noWrap/>
            <w:vAlign w:val="center"/>
            <w:hideMark/>
          </w:tcPr>
          <w:p w14:paraId="047D4FD6"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kůže a podkožního vaziva</w:t>
            </w:r>
          </w:p>
        </w:tc>
      </w:tr>
      <w:tr w:rsidR="00436373" w:rsidRPr="00436373" w14:paraId="4172A72A" w14:textId="77777777" w:rsidTr="00F731B3">
        <w:trPr>
          <w:trHeight w:hRule="exact" w:val="255"/>
        </w:trPr>
        <w:tc>
          <w:tcPr>
            <w:tcW w:w="1181" w:type="dxa"/>
            <w:shd w:val="clear" w:color="auto" w:fill="auto"/>
            <w:noWrap/>
            <w:vAlign w:val="center"/>
            <w:hideMark/>
          </w:tcPr>
          <w:p w14:paraId="1A892B4D"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XIII.</w:t>
            </w:r>
          </w:p>
        </w:tc>
        <w:tc>
          <w:tcPr>
            <w:tcW w:w="4051" w:type="dxa"/>
            <w:gridSpan w:val="2"/>
            <w:shd w:val="clear" w:color="auto" w:fill="auto"/>
            <w:noWrap/>
            <w:vAlign w:val="center"/>
            <w:hideMark/>
          </w:tcPr>
          <w:p w14:paraId="1B4EF88D"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kostí a pohybového ústrojí</w:t>
            </w:r>
          </w:p>
        </w:tc>
        <w:tc>
          <w:tcPr>
            <w:tcW w:w="4052" w:type="dxa"/>
            <w:shd w:val="clear" w:color="auto" w:fill="auto"/>
            <w:noWrap/>
            <w:vAlign w:val="center"/>
            <w:hideMark/>
          </w:tcPr>
          <w:p w14:paraId="3FA1E8F4"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svalové a kosterní soustavy a pojivové tkáně</w:t>
            </w:r>
          </w:p>
        </w:tc>
      </w:tr>
      <w:tr w:rsidR="00436373" w:rsidRPr="00436373" w14:paraId="60C87978" w14:textId="77777777" w:rsidTr="00F731B3">
        <w:trPr>
          <w:trHeight w:hRule="exact" w:val="255"/>
        </w:trPr>
        <w:tc>
          <w:tcPr>
            <w:tcW w:w="1181" w:type="dxa"/>
            <w:shd w:val="clear" w:color="auto" w:fill="auto"/>
            <w:noWrap/>
            <w:vAlign w:val="center"/>
            <w:hideMark/>
          </w:tcPr>
          <w:p w14:paraId="6683DDE2"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XIV.</w:t>
            </w:r>
          </w:p>
        </w:tc>
        <w:tc>
          <w:tcPr>
            <w:tcW w:w="4051" w:type="dxa"/>
            <w:gridSpan w:val="2"/>
            <w:shd w:val="clear" w:color="auto" w:fill="auto"/>
            <w:noWrap/>
            <w:vAlign w:val="center"/>
            <w:hideMark/>
          </w:tcPr>
          <w:p w14:paraId="6BE408F5"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Vrozené vady</w:t>
            </w:r>
          </w:p>
        </w:tc>
        <w:tc>
          <w:tcPr>
            <w:tcW w:w="4052" w:type="dxa"/>
            <w:shd w:val="clear" w:color="auto" w:fill="auto"/>
            <w:noWrap/>
            <w:vAlign w:val="center"/>
            <w:hideMark/>
          </w:tcPr>
          <w:p w14:paraId="26388163"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Vrozené vady</w:t>
            </w:r>
          </w:p>
        </w:tc>
      </w:tr>
      <w:tr w:rsidR="00436373" w:rsidRPr="00436373" w14:paraId="775D17AC" w14:textId="77777777" w:rsidTr="00F731B3">
        <w:trPr>
          <w:trHeight w:hRule="exact" w:val="255"/>
        </w:trPr>
        <w:tc>
          <w:tcPr>
            <w:tcW w:w="1181" w:type="dxa"/>
            <w:shd w:val="clear" w:color="auto" w:fill="auto"/>
            <w:noWrap/>
            <w:vAlign w:val="center"/>
            <w:hideMark/>
          </w:tcPr>
          <w:p w14:paraId="05E8EDE1"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XV.</w:t>
            </w:r>
          </w:p>
        </w:tc>
        <w:tc>
          <w:tcPr>
            <w:tcW w:w="4051" w:type="dxa"/>
            <w:gridSpan w:val="2"/>
            <w:shd w:val="clear" w:color="auto" w:fill="auto"/>
            <w:noWrap/>
            <w:vAlign w:val="center"/>
            <w:hideMark/>
          </w:tcPr>
          <w:p w14:paraId="53FA78D3"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 xml:space="preserve">Některé příčiny perinatální nemocnosti </w:t>
            </w:r>
            <w:r w:rsidR="00095478">
              <w:rPr>
                <w:rFonts w:cs="Arial"/>
                <w:color w:val="000000"/>
                <w:sz w:val="16"/>
                <w:szCs w:val="16"/>
              </w:rPr>
              <w:t>a</w:t>
            </w:r>
            <w:r w:rsidRPr="00436373">
              <w:rPr>
                <w:rFonts w:cs="Arial"/>
                <w:color w:val="000000"/>
                <w:sz w:val="16"/>
                <w:szCs w:val="16"/>
              </w:rPr>
              <w:t> úmrtnosti</w:t>
            </w:r>
          </w:p>
        </w:tc>
        <w:tc>
          <w:tcPr>
            <w:tcW w:w="4052" w:type="dxa"/>
            <w:shd w:val="clear" w:color="auto" w:fill="auto"/>
            <w:noWrap/>
            <w:vAlign w:val="center"/>
            <w:hideMark/>
          </w:tcPr>
          <w:p w14:paraId="4AFA174F"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Některá onemocnění vzniklá v perinatálním období</w:t>
            </w:r>
          </w:p>
        </w:tc>
      </w:tr>
      <w:tr w:rsidR="00436373" w:rsidRPr="00436373" w14:paraId="5AF78A23" w14:textId="77777777" w:rsidTr="00F731B3">
        <w:trPr>
          <w:trHeight w:hRule="exact" w:val="397"/>
        </w:trPr>
        <w:tc>
          <w:tcPr>
            <w:tcW w:w="1181" w:type="dxa"/>
            <w:shd w:val="clear" w:color="auto" w:fill="auto"/>
            <w:noWrap/>
            <w:vAlign w:val="center"/>
            <w:hideMark/>
          </w:tcPr>
          <w:p w14:paraId="496229DB"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XVI.</w:t>
            </w:r>
          </w:p>
        </w:tc>
        <w:tc>
          <w:tcPr>
            <w:tcW w:w="4051" w:type="dxa"/>
            <w:gridSpan w:val="2"/>
            <w:shd w:val="clear" w:color="auto" w:fill="auto"/>
            <w:noWrap/>
            <w:vAlign w:val="center"/>
            <w:hideMark/>
          </w:tcPr>
          <w:p w14:paraId="55EC8083"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Chorobné příznaky a etiologicky neobjasněné stavy</w:t>
            </w:r>
          </w:p>
        </w:tc>
        <w:tc>
          <w:tcPr>
            <w:tcW w:w="4052" w:type="dxa"/>
            <w:shd w:val="clear" w:color="auto" w:fill="auto"/>
            <w:noWrap/>
            <w:vAlign w:val="center"/>
            <w:hideMark/>
          </w:tcPr>
          <w:p w14:paraId="6D0B0624"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Příznaky, nespecifické abnormální nálezy a nepřesně určená onemocnění</w:t>
            </w:r>
          </w:p>
        </w:tc>
      </w:tr>
      <w:tr w:rsidR="00436373" w:rsidRPr="00436373" w14:paraId="285B31AB" w14:textId="77777777" w:rsidTr="00F731B3">
        <w:trPr>
          <w:trHeight w:hRule="exact" w:val="255"/>
        </w:trPr>
        <w:tc>
          <w:tcPr>
            <w:tcW w:w="1181" w:type="dxa"/>
            <w:shd w:val="clear" w:color="auto" w:fill="auto"/>
            <w:noWrap/>
            <w:vAlign w:val="center"/>
            <w:hideMark/>
          </w:tcPr>
          <w:p w14:paraId="657B52AE"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XVII.</w:t>
            </w:r>
          </w:p>
        </w:tc>
        <w:tc>
          <w:tcPr>
            <w:tcW w:w="4051" w:type="dxa"/>
            <w:gridSpan w:val="2"/>
            <w:shd w:val="clear" w:color="auto" w:fill="auto"/>
            <w:noWrap/>
            <w:vAlign w:val="center"/>
            <w:hideMark/>
          </w:tcPr>
          <w:p w14:paraId="471FC19D"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Úrazy, otravy a násilí</w:t>
            </w:r>
          </w:p>
        </w:tc>
        <w:tc>
          <w:tcPr>
            <w:tcW w:w="4052" w:type="dxa"/>
            <w:shd w:val="clear" w:color="auto" w:fill="auto"/>
            <w:noWrap/>
            <w:vAlign w:val="center"/>
            <w:hideMark/>
          </w:tcPr>
          <w:p w14:paraId="28538D29" w14:textId="77777777"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Úrazy a otravy</w:t>
            </w:r>
          </w:p>
        </w:tc>
      </w:tr>
      <w:tr w:rsidR="00CE4A05" w:rsidRPr="00436373" w14:paraId="184ED1DA" w14:textId="77777777" w:rsidTr="00F731B3">
        <w:trPr>
          <w:trHeight w:hRule="exact" w:val="255"/>
        </w:trPr>
        <w:tc>
          <w:tcPr>
            <w:tcW w:w="1913" w:type="dxa"/>
            <w:gridSpan w:val="2"/>
            <w:shd w:val="clear" w:color="auto" w:fill="auto"/>
            <w:noWrap/>
            <w:vAlign w:val="center"/>
            <w:hideMark/>
          </w:tcPr>
          <w:p w14:paraId="4D8D2372" w14:textId="77777777" w:rsidR="00CE4A05" w:rsidRPr="00436373" w:rsidRDefault="00CE4A05" w:rsidP="00F731B3">
            <w:pPr>
              <w:spacing w:after="240" w:line="288" w:lineRule="auto"/>
              <w:jc w:val="left"/>
              <w:rPr>
                <w:rFonts w:cs="Arial"/>
                <w:b/>
                <w:bCs/>
                <w:color w:val="000000"/>
                <w:sz w:val="16"/>
                <w:szCs w:val="16"/>
              </w:rPr>
            </w:pPr>
            <w:r>
              <w:rPr>
                <w:rFonts w:cs="Arial"/>
                <w:b/>
                <w:bCs/>
                <w:color w:val="000000"/>
                <w:sz w:val="16"/>
                <w:szCs w:val="16"/>
              </w:rPr>
              <w:t>K</w:t>
            </w:r>
            <w:r w:rsidRPr="00436373">
              <w:rPr>
                <w:rFonts w:cs="Arial"/>
                <w:b/>
                <w:bCs/>
                <w:color w:val="000000"/>
                <w:sz w:val="16"/>
                <w:szCs w:val="16"/>
              </w:rPr>
              <w:t>apitola příčin smrti</w:t>
            </w:r>
          </w:p>
        </w:tc>
        <w:tc>
          <w:tcPr>
            <w:tcW w:w="7371" w:type="dxa"/>
            <w:gridSpan w:val="2"/>
            <w:shd w:val="clear" w:color="auto" w:fill="auto"/>
            <w:noWrap/>
            <w:vAlign w:val="center"/>
            <w:hideMark/>
          </w:tcPr>
          <w:p w14:paraId="3A959A57" w14:textId="77777777" w:rsidR="00CE4A05" w:rsidRPr="00436373" w:rsidRDefault="00CE4A05" w:rsidP="00F731B3">
            <w:pPr>
              <w:spacing w:after="240" w:line="288" w:lineRule="auto"/>
              <w:jc w:val="left"/>
              <w:rPr>
                <w:rFonts w:cs="Arial"/>
                <w:b/>
                <w:bCs/>
                <w:color w:val="000000"/>
                <w:sz w:val="16"/>
                <w:szCs w:val="16"/>
              </w:rPr>
            </w:pPr>
            <w:r w:rsidRPr="00436373">
              <w:rPr>
                <w:rFonts w:cs="Arial"/>
                <w:b/>
                <w:bCs/>
                <w:color w:val="000000"/>
                <w:sz w:val="16"/>
                <w:szCs w:val="16"/>
              </w:rPr>
              <w:t>MKN</w:t>
            </w:r>
            <w:r>
              <w:rPr>
                <w:rFonts w:cs="Arial"/>
                <w:b/>
                <w:bCs/>
                <w:color w:val="000000"/>
                <w:sz w:val="16"/>
                <w:szCs w:val="16"/>
              </w:rPr>
              <w:t>-10</w:t>
            </w:r>
          </w:p>
        </w:tc>
      </w:tr>
      <w:tr w:rsidR="00CE4A05" w:rsidRPr="00436373" w14:paraId="0D1F6D19" w14:textId="77777777" w:rsidTr="00F731B3">
        <w:trPr>
          <w:trHeight w:hRule="exact" w:val="255"/>
        </w:trPr>
        <w:tc>
          <w:tcPr>
            <w:tcW w:w="1913" w:type="dxa"/>
            <w:gridSpan w:val="2"/>
            <w:shd w:val="clear" w:color="auto" w:fill="auto"/>
            <w:noWrap/>
            <w:vAlign w:val="center"/>
            <w:hideMark/>
          </w:tcPr>
          <w:p w14:paraId="22D54E4C" w14:textId="77777777" w:rsidR="00CE4A05" w:rsidRPr="00436373" w:rsidRDefault="00CE4A05" w:rsidP="00F731B3">
            <w:pPr>
              <w:spacing w:after="240" w:line="288" w:lineRule="auto"/>
              <w:jc w:val="left"/>
              <w:rPr>
                <w:rFonts w:cs="Arial"/>
                <w:color w:val="000000"/>
                <w:sz w:val="16"/>
                <w:szCs w:val="16"/>
              </w:rPr>
            </w:pPr>
            <w:r w:rsidRPr="00436373">
              <w:rPr>
                <w:rFonts w:cs="Arial"/>
                <w:color w:val="000000"/>
                <w:sz w:val="16"/>
                <w:szCs w:val="16"/>
              </w:rPr>
              <w:t>I.</w:t>
            </w:r>
          </w:p>
        </w:tc>
        <w:tc>
          <w:tcPr>
            <w:tcW w:w="7371" w:type="dxa"/>
            <w:gridSpan w:val="2"/>
            <w:shd w:val="clear" w:color="auto" w:fill="auto"/>
            <w:noWrap/>
            <w:vAlign w:val="center"/>
            <w:hideMark/>
          </w:tcPr>
          <w:p w14:paraId="6C2972A1" w14:textId="77777777"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Některé infekční a parazitární nemoci</w:t>
            </w:r>
          </w:p>
        </w:tc>
      </w:tr>
      <w:tr w:rsidR="00CE4A05" w:rsidRPr="00436373" w14:paraId="414878F7" w14:textId="77777777" w:rsidTr="00F731B3">
        <w:trPr>
          <w:trHeight w:hRule="exact" w:val="255"/>
        </w:trPr>
        <w:tc>
          <w:tcPr>
            <w:tcW w:w="1913" w:type="dxa"/>
            <w:gridSpan w:val="2"/>
            <w:shd w:val="clear" w:color="auto" w:fill="auto"/>
            <w:noWrap/>
            <w:vAlign w:val="center"/>
            <w:hideMark/>
          </w:tcPr>
          <w:p w14:paraId="09A90D0F" w14:textId="77777777" w:rsidR="00CE4A05" w:rsidRPr="00436373" w:rsidRDefault="00CE4A05" w:rsidP="00F731B3">
            <w:pPr>
              <w:spacing w:after="240" w:line="288" w:lineRule="auto"/>
              <w:jc w:val="left"/>
              <w:rPr>
                <w:rFonts w:cs="Arial"/>
                <w:color w:val="000000"/>
                <w:sz w:val="16"/>
                <w:szCs w:val="16"/>
              </w:rPr>
            </w:pPr>
            <w:r w:rsidRPr="00436373">
              <w:rPr>
                <w:rFonts w:cs="Arial"/>
                <w:color w:val="000000"/>
                <w:sz w:val="16"/>
                <w:szCs w:val="16"/>
              </w:rPr>
              <w:t>II.</w:t>
            </w:r>
          </w:p>
        </w:tc>
        <w:tc>
          <w:tcPr>
            <w:tcW w:w="7371" w:type="dxa"/>
            <w:gridSpan w:val="2"/>
            <w:shd w:val="clear" w:color="auto" w:fill="auto"/>
            <w:noWrap/>
            <w:vAlign w:val="center"/>
            <w:hideMark/>
          </w:tcPr>
          <w:p w14:paraId="3566BC09" w14:textId="77777777"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Novotvary</w:t>
            </w:r>
          </w:p>
        </w:tc>
      </w:tr>
      <w:tr w:rsidR="00CE4A05" w:rsidRPr="00436373" w14:paraId="4587E685" w14:textId="77777777" w:rsidTr="007B40E1">
        <w:trPr>
          <w:trHeight w:hRule="exact" w:val="255"/>
        </w:trPr>
        <w:tc>
          <w:tcPr>
            <w:tcW w:w="1913" w:type="dxa"/>
            <w:gridSpan w:val="2"/>
            <w:shd w:val="clear" w:color="auto" w:fill="auto"/>
            <w:noWrap/>
            <w:vAlign w:val="center"/>
            <w:hideMark/>
          </w:tcPr>
          <w:p w14:paraId="14557174" w14:textId="77777777" w:rsidR="00CE4A05" w:rsidRPr="00436373" w:rsidRDefault="00CE4A05" w:rsidP="00F731B3">
            <w:pPr>
              <w:spacing w:after="240" w:line="288" w:lineRule="auto"/>
              <w:jc w:val="left"/>
              <w:rPr>
                <w:rFonts w:cs="Arial"/>
                <w:color w:val="000000"/>
                <w:sz w:val="16"/>
                <w:szCs w:val="16"/>
              </w:rPr>
            </w:pPr>
            <w:r w:rsidRPr="00436373">
              <w:rPr>
                <w:rFonts w:cs="Arial"/>
                <w:color w:val="000000"/>
                <w:sz w:val="16"/>
                <w:szCs w:val="16"/>
              </w:rPr>
              <w:t>III.</w:t>
            </w:r>
          </w:p>
        </w:tc>
        <w:tc>
          <w:tcPr>
            <w:tcW w:w="7371" w:type="dxa"/>
            <w:gridSpan w:val="2"/>
            <w:shd w:val="clear" w:color="auto" w:fill="auto"/>
            <w:noWrap/>
            <w:vAlign w:val="center"/>
            <w:hideMark/>
          </w:tcPr>
          <w:p w14:paraId="2CEE1AD3" w14:textId="77777777"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Nemoci krve, krvetvorných orgánů a některé poruchy týkající se mechanismu imunity</w:t>
            </w:r>
          </w:p>
        </w:tc>
      </w:tr>
      <w:tr w:rsidR="00CE4A05" w:rsidRPr="00436373" w14:paraId="6014A550" w14:textId="77777777" w:rsidTr="00F731B3">
        <w:trPr>
          <w:trHeight w:hRule="exact" w:val="255"/>
        </w:trPr>
        <w:tc>
          <w:tcPr>
            <w:tcW w:w="1913" w:type="dxa"/>
            <w:gridSpan w:val="2"/>
            <w:shd w:val="clear" w:color="auto" w:fill="auto"/>
            <w:noWrap/>
            <w:vAlign w:val="center"/>
            <w:hideMark/>
          </w:tcPr>
          <w:p w14:paraId="09A35C4E" w14:textId="77777777" w:rsidR="00CE4A05" w:rsidRPr="00436373" w:rsidRDefault="00CE4A05" w:rsidP="00F731B3">
            <w:pPr>
              <w:spacing w:after="240" w:line="288" w:lineRule="auto"/>
              <w:jc w:val="left"/>
              <w:rPr>
                <w:rFonts w:cs="Arial"/>
                <w:color w:val="000000"/>
                <w:sz w:val="16"/>
                <w:szCs w:val="16"/>
              </w:rPr>
            </w:pPr>
            <w:r w:rsidRPr="00436373">
              <w:rPr>
                <w:rFonts w:cs="Arial"/>
                <w:color w:val="000000"/>
                <w:sz w:val="16"/>
                <w:szCs w:val="16"/>
              </w:rPr>
              <w:t>IV.</w:t>
            </w:r>
          </w:p>
        </w:tc>
        <w:tc>
          <w:tcPr>
            <w:tcW w:w="7371" w:type="dxa"/>
            <w:gridSpan w:val="2"/>
            <w:shd w:val="clear" w:color="auto" w:fill="auto"/>
            <w:vAlign w:val="center"/>
            <w:hideMark/>
          </w:tcPr>
          <w:p w14:paraId="5B18C399" w14:textId="77777777"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Nemoci endokrinní, výživy a přeměny látek</w:t>
            </w:r>
          </w:p>
        </w:tc>
      </w:tr>
      <w:tr w:rsidR="00CE4A05" w:rsidRPr="00436373" w14:paraId="24C9865E" w14:textId="77777777" w:rsidTr="00F731B3">
        <w:trPr>
          <w:trHeight w:hRule="exact" w:val="255"/>
        </w:trPr>
        <w:tc>
          <w:tcPr>
            <w:tcW w:w="1913" w:type="dxa"/>
            <w:gridSpan w:val="2"/>
            <w:shd w:val="clear" w:color="auto" w:fill="auto"/>
            <w:noWrap/>
            <w:vAlign w:val="center"/>
            <w:hideMark/>
          </w:tcPr>
          <w:p w14:paraId="1316DB03" w14:textId="77777777" w:rsidR="00CE4A05" w:rsidRPr="00436373" w:rsidRDefault="00CE4A05" w:rsidP="00F731B3">
            <w:pPr>
              <w:spacing w:after="240" w:line="288" w:lineRule="auto"/>
              <w:jc w:val="left"/>
              <w:rPr>
                <w:rFonts w:cs="Arial"/>
                <w:color w:val="000000"/>
                <w:sz w:val="16"/>
                <w:szCs w:val="16"/>
              </w:rPr>
            </w:pPr>
            <w:r w:rsidRPr="00436373">
              <w:rPr>
                <w:rFonts w:cs="Arial"/>
                <w:color w:val="000000"/>
                <w:sz w:val="16"/>
                <w:szCs w:val="16"/>
              </w:rPr>
              <w:t>V.</w:t>
            </w:r>
          </w:p>
        </w:tc>
        <w:tc>
          <w:tcPr>
            <w:tcW w:w="7371" w:type="dxa"/>
            <w:gridSpan w:val="2"/>
            <w:shd w:val="clear" w:color="auto" w:fill="auto"/>
            <w:noWrap/>
            <w:vAlign w:val="center"/>
            <w:hideMark/>
          </w:tcPr>
          <w:p w14:paraId="6EDCB99C" w14:textId="77777777"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Nemoci duševní a poruchy chování</w:t>
            </w:r>
          </w:p>
        </w:tc>
      </w:tr>
      <w:tr w:rsidR="00CE4A05" w:rsidRPr="00436373" w14:paraId="681F4F00" w14:textId="77777777" w:rsidTr="00F731B3">
        <w:trPr>
          <w:trHeight w:hRule="exact" w:val="255"/>
        </w:trPr>
        <w:tc>
          <w:tcPr>
            <w:tcW w:w="1913" w:type="dxa"/>
            <w:gridSpan w:val="2"/>
            <w:shd w:val="clear" w:color="auto" w:fill="auto"/>
            <w:noWrap/>
            <w:vAlign w:val="center"/>
            <w:hideMark/>
          </w:tcPr>
          <w:p w14:paraId="62347ED1" w14:textId="77777777" w:rsidR="00CE4A05" w:rsidRPr="00436373" w:rsidRDefault="00CE4A05" w:rsidP="00F731B3">
            <w:pPr>
              <w:spacing w:after="240" w:line="288" w:lineRule="auto"/>
              <w:jc w:val="left"/>
              <w:rPr>
                <w:rFonts w:cs="Arial"/>
                <w:color w:val="000000"/>
                <w:sz w:val="16"/>
                <w:szCs w:val="16"/>
              </w:rPr>
            </w:pPr>
            <w:r w:rsidRPr="00436373">
              <w:rPr>
                <w:rFonts w:cs="Arial"/>
                <w:color w:val="000000"/>
                <w:sz w:val="16"/>
                <w:szCs w:val="16"/>
              </w:rPr>
              <w:t>VI.</w:t>
            </w:r>
          </w:p>
        </w:tc>
        <w:tc>
          <w:tcPr>
            <w:tcW w:w="7371" w:type="dxa"/>
            <w:gridSpan w:val="2"/>
            <w:shd w:val="clear" w:color="auto" w:fill="auto"/>
            <w:vAlign w:val="center"/>
            <w:hideMark/>
          </w:tcPr>
          <w:p w14:paraId="12F1FA62" w14:textId="77777777"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Nemoci nervové soustavy</w:t>
            </w:r>
          </w:p>
        </w:tc>
      </w:tr>
      <w:tr w:rsidR="00CE4A05" w:rsidRPr="00436373" w14:paraId="64E14B25" w14:textId="77777777" w:rsidTr="00F731B3">
        <w:trPr>
          <w:trHeight w:hRule="exact" w:val="255"/>
        </w:trPr>
        <w:tc>
          <w:tcPr>
            <w:tcW w:w="1913" w:type="dxa"/>
            <w:gridSpan w:val="2"/>
            <w:shd w:val="clear" w:color="auto" w:fill="auto"/>
            <w:noWrap/>
            <w:vAlign w:val="center"/>
            <w:hideMark/>
          </w:tcPr>
          <w:p w14:paraId="1426A532" w14:textId="77777777" w:rsidR="00CE4A05" w:rsidRPr="00436373" w:rsidRDefault="00CE4A05" w:rsidP="00F731B3">
            <w:pPr>
              <w:spacing w:after="240" w:line="288" w:lineRule="auto"/>
              <w:jc w:val="left"/>
              <w:rPr>
                <w:rFonts w:cs="Arial"/>
                <w:color w:val="000000"/>
                <w:sz w:val="16"/>
                <w:szCs w:val="16"/>
              </w:rPr>
            </w:pPr>
            <w:r w:rsidRPr="00436373">
              <w:rPr>
                <w:rFonts w:cs="Arial"/>
                <w:color w:val="000000"/>
                <w:sz w:val="16"/>
                <w:szCs w:val="16"/>
              </w:rPr>
              <w:t>VII.</w:t>
            </w:r>
          </w:p>
        </w:tc>
        <w:tc>
          <w:tcPr>
            <w:tcW w:w="7371" w:type="dxa"/>
            <w:gridSpan w:val="2"/>
            <w:shd w:val="clear" w:color="auto" w:fill="auto"/>
            <w:noWrap/>
            <w:vAlign w:val="center"/>
            <w:hideMark/>
          </w:tcPr>
          <w:p w14:paraId="299C1BC0" w14:textId="77777777"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Nemoci oka a očních adnex</w:t>
            </w:r>
          </w:p>
        </w:tc>
      </w:tr>
      <w:tr w:rsidR="00CE4A05" w:rsidRPr="00436373" w14:paraId="0F6F2CA5" w14:textId="77777777" w:rsidTr="00F731B3">
        <w:trPr>
          <w:trHeight w:hRule="exact" w:val="255"/>
        </w:trPr>
        <w:tc>
          <w:tcPr>
            <w:tcW w:w="1913" w:type="dxa"/>
            <w:gridSpan w:val="2"/>
            <w:shd w:val="clear" w:color="auto" w:fill="auto"/>
            <w:noWrap/>
            <w:vAlign w:val="center"/>
            <w:hideMark/>
          </w:tcPr>
          <w:p w14:paraId="320CC5B3" w14:textId="77777777" w:rsidR="00CE4A05" w:rsidRPr="00436373" w:rsidRDefault="00CE4A05" w:rsidP="00F731B3">
            <w:pPr>
              <w:spacing w:after="240" w:line="288" w:lineRule="auto"/>
              <w:jc w:val="left"/>
              <w:rPr>
                <w:rFonts w:cs="Arial"/>
                <w:color w:val="000000"/>
                <w:sz w:val="16"/>
                <w:szCs w:val="16"/>
              </w:rPr>
            </w:pPr>
            <w:r w:rsidRPr="00436373">
              <w:rPr>
                <w:rFonts w:cs="Arial"/>
                <w:color w:val="000000"/>
                <w:sz w:val="16"/>
                <w:szCs w:val="16"/>
              </w:rPr>
              <w:t>VIII.</w:t>
            </w:r>
          </w:p>
        </w:tc>
        <w:tc>
          <w:tcPr>
            <w:tcW w:w="7371" w:type="dxa"/>
            <w:gridSpan w:val="2"/>
            <w:shd w:val="clear" w:color="auto" w:fill="auto"/>
            <w:noWrap/>
            <w:vAlign w:val="center"/>
            <w:hideMark/>
          </w:tcPr>
          <w:p w14:paraId="2F093626" w14:textId="77777777"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Nemoci ucha a bradavkového výběžku</w:t>
            </w:r>
          </w:p>
        </w:tc>
      </w:tr>
      <w:tr w:rsidR="00CE4A05" w:rsidRPr="00436373" w14:paraId="0ECD7BF0" w14:textId="77777777" w:rsidTr="00F731B3">
        <w:trPr>
          <w:trHeight w:hRule="exact" w:val="255"/>
        </w:trPr>
        <w:tc>
          <w:tcPr>
            <w:tcW w:w="1913" w:type="dxa"/>
            <w:gridSpan w:val="2"/>
            <w:shd w:val="clear" w:color="auto" w:fill="auto"/>
            <w:noWrap/>
            <w:vAlign w:val="center"/>
            <w:hideMark/>
          </w:tcPr>
          <w:p w14:paraId="37106B71" w14:textId="77777777" w:rsidR="00CE4A05" w:rsidRPr="00436373" w:rsidRDefault="00CE4A05" w:rsidP="00F731B3">
            <w:pPr>
              <w:spacing w:after="240" w:line="288" w:lineRule="auto"/>
              <w:jc w:val="left"/>
              <w:rPr>
                <w:rFonts w:cs="Arial"/>
                <w:color w:val="000000"/>
                <w:sz w:val="16"/>
                <w:szCs w:val="16"/>
              </w:rPr>
            </w:pPr>
            <w:r w:rsidRPr="00436373">
              <w:rPr>
                <w:rFonts w:cs="Arial"/>
                <w:color w:val="000000"/>
                <w:sz w:val="16"/>
                <w:szCs w:val="16"/>
              </w:rPr>
              <w:t>IX.</w:t>
            </w:r>
          </w:p>
        </w:tc>
        <w:tc>
          <w:tcPr>
            <w:tcW w:w="7371" w:type="dxa"/>
            <w:gridSpan w:val="2"/>
            <w:shd w:val="clear" w:color="auto" w:fill="auto"/>
            <w:noWrap/>
            <w:vAlign w:val="center"/>
            <w:hideMark/>
          </w:tcPr>
          <w:p w14:paraId="0BF69C0E" w14:textId="77777777"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Nemoci oběhové soustavy</w:t>
            </w:r>
          </w:p>
        </w:tc>
      </w:tr>
      <w:tr w:rsidR="00CE4A05" w:rsidRPr="00436373" w14:paraId="597B2FB0" w14:textId="77777777" w:rsidTr="00F731B3">
        <w:trPr>
          <w:trHeight w:hRule="exact" w:val="255"/>
        </w:trPr>
        <w:tc>
          <w:tcPr>
            <w:tcW w:w="1913" w:type="dxa"/>
            <w:gridSpan w:val="2"/>
            <w:shd w:val="clear" w:color="auto" w:fill="auto"/>
            <w:noWrap/>
            <w:vAlign w:val="center"/>
            <w:hideMark/>
          </w:tcPr>
          <w:p w14:paraId="7C185829" w14:textId="77777777" w:rsidR="00CE4A05" w:rsidRPr="00436373" w:rsidRDefault="00CE4A05" w:rsidP="00F731B3">
            <w:pPr>
              <w:spacing w:after="240" w:line="288" w:lineRule="auto"/>
              <w:jc w:val="left"/>
              <w:rPr>
                <w:rFonts w:cs="Arial"/>
                <w:color w:val="000000"/>
                <w:sz w:val="16"/>
                <w:szCs w:val="16"/>
              </w:rPr>
            </w:pPr>
            <w:r w:rsidRPr="00436373">
              <w:rPr>
                <w:rFonts w:cs="Arial"/>
                <w:color w:val="000000"/>
                <w:sz w:val="16"/>
                <w:szCs w:val="16"/>
              </w:rPr>
              <w:t>X.</w:t>
            </w:r>
          </w:p>
        </w:tc>
        <w:tc>
          <w:tcPr>
            <w:tcW w:w="7371" w:type="dxa"/>
            <w:gridSpan w:val="2"/>
            <w:shd w:val="clear" w:color="auto" w:fill="auto"/>
            <w:noWrap/>
            <w:vAlign w:val="center"/>
            <w:hideMark/>
          </w:tcPr>
          <w:p w14:paraId="4CFB2304" w14:textId="77777777"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Nemoci dýchací soustavy</w:t>
            </w:r>
          </w:p>
        </w:tc>
      </w:tr>
      <w:tr w:rsidR="00CE4A05" w:rsidRPr="00436373" w14:paraId="1BE735AB" w14:textId="77777777" w:rsidTr="00F731B3">
        <w:trPr>
          <w:trHeight w:hRule="exact" w:val="255"/>
        </w:trPr>
        <w:tc>
          <w:tcPr>
            <w:tcW w:w="1913" w:type="dxa"/>
            <w:gridSpan w:val="2"/>
            <w:shd w:val="clear" w:color="auto" w:fill="auto"/>
            <w:noWrap/>
            <w:vAlign w:val="center"/>
            <w:hideMark/>
          </w:tcPr>
          <w:p w14:paraId="65E1479B" w14:textId="77777777" w:rsidR="00CE4A05" w:rsidRPr="00436373" w:rsidRDefault="00CE4A05" w:rsidP="00F731B3">
            <w:pPr>
              <w:spacing w:after="240" w:line="288" w:lineRule="auto"/>
              <w:jc w:val="left"/>
              <w:rPr>
                <w:rFonts w:cs="Arial"/>
                <w:color w:val="000000"/>
                <w:sz w:val="16"/>
                <w:szCs w:val="16"/>
              </w:rPr>
            </w:pPr>
            <w:r w:rsidRPr="00436373">
              <w:rPr>
                <w:rFonts w:cs="Arial"/>
                <w:color w:val="000000"/>
                <w:sz w:val="16"/>
                <w:szCs w:val="16"/>
              </w:rPr>
              <w:t>XI.</w:t>
            </w:r>
          </w:p>
        </w:tc>
        <w:tc>
          <w:tcPr>
            <w:tcW w:w="7371" w:type="dxa"/>
            <w:gridSpan w:val="2"/>
            <w:shd w:val="clear" w:color="auto" w:fill="auto"/>
            <w:noWrap/>
            <w:vAlign w:val="center"/>
            <w:hideMark/>
          </w:tcPr>
          <w:p w14:paraId="0E84E8E4" w14:textId="77777777"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Nemoci trávicí soustavy</w:t>
            </w:r>
          </w:p>
        </w:tc>
      </w:tr>
      <w:tr w:rsidR="00CE4A05" w:rsidRPr="00436373" w14:paraId="560424B1" w14:textId="77777777" w:rsidTr="00F731B3">
        <w:trPr>
          <w:trHeight w:hRule="exact" w:val="255"/>
        </w:trPr>
        <w:tc>
          <w:tcPr>
            <w:tcW w:w="1913" w:type="dxa"/>
            <w:gridSpan w:val="2"/>
            <w:shd w:val="clear" w:color="auto" w:fill="auto"/>
            <w:noWrap/>
            <w:vAlign w:val="center"/>
            <w:hideMark/>
          </w:tcPr>
          <w:p w14:paraId="10029580" w14:textId="77777777" w:rsidR="00CE4A05" w:rsidRPr="00436373" w:rsidRDefault="00CE4A05" w:rsidP="00F731B3">
            <w:pPr>
              <w:spacing w:after="240" w:line="288" w:lineRule="auto"/>
              <w:jc w:val="left"/>
              <w:rPr>
                <w:rFonts w:cs="Arial"/>
                <w:color w:val="000000"/>
                <w:sz w:val="16"/>
                <w:szCs w:val="16"/>
              </w:rPr>
            </w:pPr>
            <w:r w:rsidRPr="00436373">
              <w:rPr>
                <w:rFonts w:cs="Arial"/>
                <w:color w:val="000000"/>
                <w:sz w:val="16"/>
                <w:szCs w:val="16"/>
              </w:rPr>
              <w:t>XII.</w:t>
            </w:r>
          </w:p>
        </w:tc>
        <w:tc>
          <w:tcPr>
            <w:tcW w:w="7371" w:type="dxa"/>
            <w:gridSpan w:val="2"/>
            <w:shd w:val="clear" w:color="auto" w:fill="auto"/>
            <w:noWrap/>
            <w:vAlign w:val="center"/>
            <w:hideMark/>
          </w:tcPr>
          <w:p w14:paraId="4E2E01B4" w14:textId="77777777"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Nemoci kůže a podkožního vaziva</w:t>
            </w:r>
          </w:p>
        </w:tc>
      </w:tr>
      <w:tr w:rsidR="00CE4A05" w:rsidRPr="00436373" w14:paraId="52A9059A" w14:textId="77777777" w:rsidTr="00F731B3">
        <w:trPr>
          <w:trHeight w:hRule="exact" w:val="255"/>
        </w:trPr>
        <w:tc>
          <w:tcPr>
            <w:tcW w:w="1913" w:type="dxa"/>
            <w:gridSpan w:val="2"/>
            <w:shd w:val="clear" w:color="auto" w:fill="auto"/>
            <w:noWrap/>
            <w:vAlign w:val="center"/>
            <w:hideMark/>
          </w:tcPr>
          <w:p w14:paraId="78006D05" w14:textId="77777777" w:rsidR="00CE4A05" w:rsidRPr="00436373" w:rsidRDefault="00CE4A05" w:rsidP="00F731B3">
            <w:pPr>
              <w:spacing w:after="240" w:line="288" w:lineRule="auto"/>
              <w:jc w:val="left"/>
              <w:rPr>
                <w:rFonts w:cs="Arial"/>
                <w:color w:val="000000"/>
                <w:sz w:val="16"/>
                <w:szCs w:val="16"/>
              </w:rPr>
            </w:pPr>
            <w:r w:rsidRPr="00436373">
              <w:rPr>
                <w:rFonts w:cs="Arial"/>
                <w:color w:val="000000"/>
                <w:sz w:val="16"/>
                <w:szCs w:val="16"/>
              </w:rPr>
              <w:t>XIII.</w:t>
            </w:r>
          </w:p>
        </w:tc>
        <w:tc>
          <w:tcPr>
            <w:tcW w:w="7371" w:type="dxa"/>
            <w:gridSpan w:val="2"/>
            <w:shd w:val="clear" w:color="auto" w:fill="auto"/>
            <w:noWrap/>
            <w:vAlign w:val="center"/>
            <w:hideMark/>
          </w:tcPr>
          <w:p w14:paraId="43634709" w14:textId="77777777"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Nemoci svalové a kosterní soustavy a pojivové tkáně</w:t>
            </w:r>
          </w:p>
        </w:tc>
      </w:tr>
      <w:tr w:rsidR="00CE4A05" w:rsidRPr="00436373" w14:paraId="04E3666D" w14:textId="77777777" w:rsidTr="00F731B3">
        <w:trPr>
          <w:trHeight w:hRule="exact" w:val="255"/>
        </w:trPr>
        <w:tc>
          <w:tcPr>
            <w:tcW w:w="1913" w:type="dxa"/>
            <w:gridSpan w:val="2"/>
            <w:shd w:val="clear" w:color="auto" w:fill="auto"/>
            <w:noWrap/>
            <w:vAlign w:val="center"/>
            <w:hideMark/>
          </w:tcPr>
          <w:p w14:paraId="3948BCE9" w14:textId="77777777" w:rsidR="00CE4A05" w:rsidRPr="00436373" w:rsidRDefault="00CE4A05" w:rsidP="00F731B3">
            <w:pPr>
              <w:spacing w:after="240" w:line="288" w:lineRule="auto"/>
              <w:jc w:val="left"/>
              <w:rPr>
                <w:rFonts w:cs="Arial"/>
                <w:color w:val="000000"/>
                <w:sz w:val="16"/>
                <w:szCs w:val="16"/>
              </w:rPr>
            </w:pPr>
            <w:r w:rsidRPr="00436373">
              <w:rPr>
                <w:rFonts w:cs="Arial"/>
                <w:color w:val="000000"/>
                <w:sz w:val="16"/>
                <w:szCs w:val="16"/>
              </w:rPr>
              <w:t>XIV.</w:t>
            </w:r>
          </w:p>
        </w:tc>
        <w:tc>
          <w:tcPr>
            <w:tcW w:w="7371" w:type="dxa"/>
            <w:gridSpan w:val="2"/>
            <w:shd w:val="clear" w:color="auto" w:fill="auto"/>
            <w:noWrap/>
            <w:vAlign w:val="center"/>
            <w:hideMark/>
          </w:tcPr>
          <w:p w14:paraId="368419ED" w14:textId="77777777"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Nemoci močové a pohlavní soustavy</w:t>
            </w:r>
          </w:p>
        </w:tc>
      </w:tr>
      <w:tr w:rsidR="00CE4A05" w:rsidRPr="00436373" w14:paraId="7571A86C" w14:textId="77777777" w:rsidTr="00F731B3">
        <w:trPr>
          <w:trHeight w:hRule="exact" w:val="255"/>
        </w:trPr>
        <w:tc>
          <w:tcPr>
            <w:tcW w:w="1913" w:type="dxa"/>
            <w:gridSpan w:val="2"/>
            <w:shd w:val="clear" w:color="auto" w:fill="auto"/>
            <w:noWrap/>
            <w:vAlign w:val="center"/>
            <w:hideMark/>
          </w:tcPr>
          <w:p w14:paraId="22DD2875" w14:textId="77777777" w:rsidR="00CE4A05" w:rsidRPr="00436373" w:rsidRDefault="00CE4A05" w:rsidP="00F731B3">
            <w:pPr>
              <w:spacing w:after="240" w:line="288" w:lineRule="auto"/>
              <w:jc w:val="left"/>
              <w:rPr>
                <w:rFonts w:cs="Arial"/>
                <w:color w:val="000000"/>
                <w:sz w:val="16"/>
                <w:szCs w:val="16"/>
              </w:rPr>
            </w:pPr>
            <w:r w:rsidRPr="00436373">
              <w:rPr>
                <w:rFonts w:cs="Arial"/>
                <w:color w:val="000000"/>
                <w:sz w:val="16"/>
                <w:szCs w:val="16"/>
              </w:rPr>
              <w:t>XV.</w:t>
            </w:r>
          </w:p>
        </w:tc>
        <w:tc>
          <w:tcPr>
            <w:tcW w:w="7371" w:type="dxa"/>
            <w:gridSpan w:val="2"/>
            <w:shd w:val="clear" w:color="auto" w:fill="auto"/>
            <w:noWrap/>
            <w:vAlign w:val="center"/>
            <w:hideMark/>
          </w:tcPr>
          <w:p w14:paraId="1965E793" w14:textId="77777777"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Těhotenství, porod a šestinedělí</w:t>
            </w:r>
          </w:p>
        </w:tc>
      </w:tr>
      <w:tr w:rsidR="00CE4A05" w:rsidRPr="00436373" w14:paraId="1F92E7E4" w14:textId="77777777" w:rsidTr="00F731B3">
        <w:trPr>
          <w:trHeight w:hRule="exact" w:val="255"/>
        </w:trPr>
        <w:tc>
          <w:tcPr>
            <w:tcW w:w="1913" w:type="dxa"/>
            <w:gridSpan w:val="2"/>
            <w:shd w:val="clear" w:color="auto" w:fill="auto"/>
            <w:noWrap/>
            <w:vAlign w:val="center"/>
            <w:hideMark/>
          </w:tcPr>
          <w:p w14:paraId="24573604" w14:textId="77777777" w:rsidR="00CE4A05" w:rsidRPr="00436373" w:rsidRDefault="00CE4A05" w:rsidP="00F731B3">
            <w:pPr>
              <w:spacing w:after="240" w:line="288" w:lineRule="auto"/>
              <w:jc w:val="left"/>
              <w:rPr>
                <w:rFonts w:cs="Arial"/>
                <w:color w:val="000000"/>
                <w:sz w:val="16"/>
                <w:szCs w:val="16"/>
              </w:rPr>
            </w:pPr>
            <w:r w:rsidRPr="00436373">
              <w:rPr>
                <w:rFonts w:cs="Arial"/>
                <w:color w:val="000000"/>
                <w:sz w:val="16"/>
                <w:szCs w:val="16"/>
              </w:rPr>
              <w:t>XVI.</w:t>
            </w:r>
          </w:p>
        </w:tc>
        <w:tc>
          <w:tcPr>
            <w:tcW w:w="7371" w:type="dxa"/>
            <w:gridSpan w:val="2"/>
            <w:shd w:val="clear" w:color="auto" w:fill="auto"/>
            <w:noWrap/>
            <w:vAlign w:val="center"/>
            <w:hideMark/>
          </w:tcPr>
          <w:p w14:paraId="40BFF7D1" w14:textId="77777777"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Některé stavy vzniklé v perinatálním období</w:t>
            </w:r>
          </w:p>
        </w:tc>
      </w:tr>
      <w:tr w:rsidR="00CE4A05" w:rsidRPr="00436373" w14:paraId="4D599078" w14:textId="77777777" w:rsidTr="00F731B3">
        <w:trPr>
          <w:trHeight w:hRule="exact" w:val="255"/>
        </w:trPr>
        <w:tc>
          <w:tcPr>
            <w:tcW w:w="1913" w:type="dxa"/>
            <w:gridSpan w:val="2"/>
            <w:shd w:val="clear" w:color="auto" w:fill="auto"/>
            <w:noWrap/>
            <w:vAlign w:val="center"/>
            <w:hideMark/>
          </w:tcPr>
          <w:p w14:paraId="61D6DCEF" w14:textId="77777777" w:rsidR="00CE4A05" w:rsidRPr="00436373" w:rsidRDefault="00CE4A05" w:rsidP="00F731B3">
            <w:pPr>
              <w:spacing w:after="240" w:line="288" w:lineRule="auto"/>
              <w:jc w:val="left"/>
              <w:rPr>
                <w:rFonts w:cs="Arial"/>
                <w:color w:val="000000"/>
                <w:sz w:val="16"/>
                <w:szCs w:val="16"/>
              </w:rPr>
            </w:pPr>
            <w:r w:rsidRPr="00436373">
              <w:rPr>
                <w:rFonts w:cs="Arial"/>
                <w:color w:val="000000"/>
                <w:sz w:val="16"/>
                <w:szCs w:val="16"/>
              </w:rPr>
              <w:t>XVII.</w:t>
            </w:r>
          </w:p>
        </w:tc>
        <w:tc>
          <w:tcPr>
            <w:tcW w:w="7371" w:type="dxa"/>
            <w:gridSpan w:val="2"/>
            <w:shd w:val="clear" w:color="auto" w:fill="auto"/>
            <w:noWrap/>
            <w:vAlign w:val="center"/>
            <w:hideMark/>
          </w:tcPr>
          <w:p w14:paraId="0AE6A521" w14:textId="77777777"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Vrozené vady, deformace a chromozomální abnormality</w:t>
            </w:r>
          </w:p>
        </w:tc>
      </w:tr>
      <w:tr w:rsidR="00CE4A05" w:rsidRPr="00436373" w14:paraId="66B613B4" w14:textId="77777777" w:rsidTr="00F731B3">
        <w:trPr>
          <w:trHeight w:hRule="exact" w:val="255"/>
        </w:trPr>
        <w:tc>
          <w:tcPr>
            <w:tcW w:w="1913" w:type="dxa"/>
            <w:gridSpan w:val="2"/>
            <w:shd w:val="clear" w:color="auto" w:fill="auto"/>
            <w:noWrap/>
            <w:vAlign w:val="center"/>
            <w:hideMark/>
          </w:tcPr>
          <w:p w14:paraId="00082F41" w14:textId="77777777" w:rsidR="00CE4A05" w:rsidRPr="00436373" w:rsidRDefault="00CE4A05" w:rsidP="00F731B3">
            <w:pPr>
              <w:spacing w:after="240" w:line="288" w:lineRule="auto"/>
              <w:jc w:val="left"/>
              <w:rPr>
                <w:rFonts w:cs="Arial"/>
                <w:color w:val="000000"/>
                <w:sz w:val="16"/>
                <w:szCs w:val="16"/>
              </w:rPr>
            </w:pPr>
            <w:r>
              <w:rPr>
                <w:rFonts w:cs="Arial"/>
                <w:color w:val="000000"/>
                <w:sz w:val="16"/>
                <w:szCs w:val="16"/>
              </w:rPr>
              <w:t>XVIII.</w:t>
            </w:r>
          </w:p>
        </w:tc>
        <w:tc>
          <w:tcPr>
            <w:tcW w:w="7371" w:type="dxa"/>
            <w:gridSpan w:val="2"/>
            <w:shd w:val="clear" w:color="auto" w:fill="auto"/>
            <w:noWrap/>
            <w:vAlign w:val="center"/>
            <w:hideMark/>
          </w:tcPr>
          <w:p w14:paraId="5509740E" w14:textId="77777777"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Příznaky, znaky a abnormální klinické a laboratorní nálezy nezařazené jinde</w:t>
            </w:r>
          </w:p>
        </w:tc>
      </w:tr>
      <w:tr w:rsidR="00CE4A05" w:rsidRPr="00436373" w14:paraId="7339A59C" w14:textId="77777777" w:rsidTr="00F731B3">
        <w:trPr>
          <w:trHeight w:hRule="exact" w:val="255"/>
        </w:trPr>
        <w:tc>
          <w:tcPr>
            <w:tcW w:w="1913" w:type="dxa"/>
            <w:gridSpan w:val="2"/>
            <w:shd w:val="clear" w:color="auto" w:fill="auto"/>
            <w:noWrap/>
            <w:vAlign w:val="center"/>
            <w:hideMark/>
          </w:tcPr>
          <w:p w14:paraId="721EC6F7" w14:textId="77777777" w:rsidR="00CE4A05" w:rsidRPr="00436373" w:rsidRDefault="00CE4A05" w:rsidP="00F731B3">
            <w:pPr>
              <w:spacing w:after="240" w:line="288" w:lineRule="auto"/>
              <w:jc w:val="left"/>
              <w:rPr>
                <w:rFonts w:cs="Arial"/>
                <w:color w:val="000000"/>
                <w:sz w:val="16"/>
                <w:szCs w:val="16"/>
              </w:rPr>
            </w:pPr>
            <w:r>
              <w:rPr>
                <w:rFonts w:cs="Arial"/>
                <w:color w:val="000000"/>
                <w:sz w:val="16"/>
                <w:szCs w:val="16"/>
              </w:rPr>
              <w:t>XIX.</w:t>
            </w:r>
          </w:p>
        </w:tc>
        <w:tc>
          <w:tcPr>
            <w:tcW w:w="7371" w:type="dxa"/>
            <w:gridSpan w:val="2"/>
            <w:shd w:val="clear" w:color="auto" w:fill="auto"/>
            <w:noWrap/>
            <w:vAlign w:val="center"/>
            <w:hideMark/>
          </w:tcPr>
          <w:p w14:paraId="21C3E51F" w14:textId="77777777"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Poranění, otravy a některé jiné následky vnějších příčin</w:t>
            </w:r>
          </w:p>
        </w:tc>
      </w:tr>
      <w:tr w:rsidR="00CE4A05" w:rsidRPr="00436373" w14:paraId="3799DF76" w14:textId="77777777" w:rsidTr="00F731B3">
        <w:trPr>
          <w:trHeight w:hRule="exact" w:val="255"/>
        </w:trPr>
        <w:tc>
          <w:tcPr>
            <w:tcW w:w="1913" w:type="dxa"/>
            <w:gridSpan w:val="2"/>
            <w:shd w:val="clear" w:color="auto" w:fill="auto"/>
            <w:noWrap/>
            <w:vAlign w:val="center"/>
            <w:hideMark/>
          </w:tcPr>
          <w:p w14:paraId="0593393A" w14:textId="77777777" w:rsidR="00CE4A05" w:rsidRPr="00436373" w:rsidRDefault="00CE4A05" w:rsidP="00F731B3">
            <w:pPr>
              <w:spacing w:after="240" w:line="288" w:lineRule="auto"/>
              <w:jc w:val="left"/>
              <w:rPr>
                <w:rFonts w:cs="Arial"/>
                <w:color w:val="000000"/>
                <w:sz w:val="16"/>
                <w:szCs w:val="16"/>
              </w:rPr>
            </w:pPr>
            <w:r>
              <w:rPr>
                <w:rFonts w:cs="Arial"/>
                <w:color w:val="000000"/>
                <w:sz w:val="16"/>
                <w:szCs w:val="16"/>
              </w:rPr>
              <w:t>XX.</w:t>
            </w:r>
          </w:p>
        </w:tc>
        <w:tc>
          <w:tcPr>
            <w:tcW w:w="7371" w:type="dxa"/>
            <w:gridSpan w:val="2"/>
            <w:shd w:val="clear" w:color="auto" w:fill="auto"/>
            <w:noWrap/>
            <w:vAlign w:val="center"/>
            <w:hideMark/>
          </w:tcPr>
          <w:p w14:paraId="7C071ABE" w14:textId="77777777"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Vnější příčiny nemocnosti a úmrtnosti</w:t>
            </w:r>
          </w:p>
        </w:tc>
      </w:tr>
    </w:tbl>
    <w:p w14:paraId="251E9633" w14:textId="77777777" w:rsidR="00CE4A05" w:rsidRDefault="00CE4A05" w:rsidP="00F731B3">
      <w:pPr>
        <w:spacing w:after="240" w:line="288" w:lineRule="auto"/>
        <w:jc w:val="left"/>
        <w:rPr>
          <w:rFonts w:cs="Arial"/>
          <w:b/>
          <w:bCs/>
        </w:rPr>
      </w:pPr>
    </w:p>
    <w:p w14:paraId="2174DE53" w14:textId="77777777" w:rsidR="002A1048" w:rsidRDefault="002A1048" w:rsidP="00F731B3">
      <w:pPr>
        <w:spacing w:after="240" w:line="288" w:lineRule="auto"/>
        <w:jc w:val="left"/>
        <w:rPr>
          <w:rFonts w:cs="Arial"/>
        </w:rPr>
      </w:pPr>
      <w:r>
        <w:rPr>
          <w:rFonts w:cs="Arial"/>
          <w:b/>
          <w:bCs/>
        </w:rPr>
        <w:t>Stěhování</w:t>
      </w:r>
      <w:r>
        <w:rPr>
          <w:rFonts w:cs="Arial"/>
        </w:rPr>
        <w:t xml:space="preserve"> – prostorové přemísťování osob mezi dvěma územními jednotkami spojené se změnou místa bydliště. Synonymem pojmu „stěhování“ je pojem „migrace“. Pro rozlišení stěhování do nebo ven z určité územní jednotky se používá termín přistěhovalí (imigrace) a vystěhovalí (emigrace). </w:t>
      </w:r>
    </w:p>
    <w:p w14:paraId="1B81C7AF" w14:textId="77777777" w:rsidR="002A1048" w:rsidRDefault="002A1048" w:rsidP="00F731B3">
      <w:pPr>
        <w:spacing w:after="240" w:line="288" w:lineRule="auto"/>
        <w:jc w:val="left"/>
        <w:rPr>
          <w:rFonts w:cs="Arial"/>
        </w:rPr>
      </w:pPr>
      <w:r>
        <w:rPr>
          <w:rFonts w:cs="Arial"/>
        </w:rPr>
        <w:t xml:space="preserve">V demografické statistice ČR se stěhováním rozumí změna obce (v Praze </w:t>
      </w:r>
      <w:r w:rsidR="001E53F4">
        <w:rPr>
          <w:rFonts w:cs="Arial"/>
        </w:rPr>
        <w:t>základní sídelní jednotky</w:t>
      </w:r>
      <w:r>
        <w:rPr>
          <w:rFonts w:cs="Arial"/>
        </w:rPr>
        <w:t xml:space="preserve">) trvalého bydliště osoby na území ČR nebo přes hranice ČR. Od roku 2001 je do statistiky vnitřního i zahraničního stěhování zahrnut také pohyb cizinců, kteří jsou v ČR na základě jednoho z typů </w:t>
      </w:r>
      <w:r w:rsidR="004B3544">
        <w:rPr>
          <w:rFonts w:cs="Arial"/>
        </w:rPr>
        <w:t xml:space="preserve">přechodného </w:t>
      </w:r>
      <w:r>
        <w:rPr>
          <w:rFonts w:cs="Arial"/>
        </w:rPr>
        <w:t xml:space="preserve">pobytu. Počet případů stěhování je sumarizací individuálních údajů o stěhování, </w:t>
      </w:r>
      <w:r w:rsidRPr="001E53F4">
        <w:rPr>
          <w:rFonts w:cs="Arial"/>
        </w:rPr>
        <w:t>poskytovaných statistickým orgánům ohlašovnami pobytu a orgány cizinecké policie.</w:t>
      </w:r>
      <w:r>
        <w:rPr>
          <w:rFonts w:cs="Arial"/>
        </w:rPr>
        <w:t xml:space="preserve"> </w:t>
      </w:r>
    </w:p>
    <w:p w14:paraId="5CD63A85" w14:textId="77777777" w:rsidR="002A1048" w:rsidRDefault="002A1048" w:rsidP="00F731B3">
      <w:pPr>
        <w:spacing w:after="240" w:line="288" w:lineRule="auto"/>
        <w:jc w:val="left"/>
        <w:rPr>
          <w:rFonts w:cs="Arial"/>
        </w:rPr>
      </w:pPr>
      <w:r>
        <w:rPr>
          <w:rFonts w:cs="Arial"/>
        </w:rPr>
        <w:t xml:space="preserve">Časová srovnatelnost dat o </w:t>
      </w:r>
      <w:r w:rsidR="0052586A" w:rsidRPr="0052586A">
        <w:rPr>
          <w:rFonts w:cs="Arial"/>
          <w:b/>
        </w:rPr>
        <w:t>vnitřním stěhování</w:t>
      </w:r>
      <w:r>
        <w:rPr>
          <w:rFonts w:cs="Arial"/>
        </w:rPr>
        <w:t xml:space="preserve"> je poněkud omezena změnami rozsahu stěhování uvnitř Prahy (podrobněji viz vysvětlivky u tab. 9-1) a územními reorganizacemi. </w:t>
      </w:r>
      <w:r>
        <w:rPr>
          <w:rFonts w:cs="Arial"/>
          <w:b/>
          <w:bCs/>
        </w:rPr>
        <w:t>Zahraniční stěhování</w:t>
      </w:r>
      <w:r>
        <w:rPr>
          <w:rFonts w:cs="Arial"/>
        </w:rPr>
        <w:t xml:space="preserve"> – změna trvalého, resp. </w:t>
      </w:r>
      <w:r w:rsidR="004B3544">
        <w:rPr>
          <w:rFonts w:cs="Arial"/>
        </w:rPr>
        <w:t xml:space="preserve">u cizinců i přechodného, </w:t>
      </w:r>
      <w:r>
        <w:rPr>
          <w:rFonts w:cs="Arial"/>
        </w:rPr>
        <w:t>pobytu osoby z ČR do ciziny nebo z ciziny do ČR.</w:t>
      </w:r>
    </w:p>
    <w:p w14:paraId="218FF821" w14:textId="77777777" w:rsidR="002A1048" w:rsidRDefault="002A1048" w:rsidP="00F731B3">
      <w:pPr>
        <w:spacing w:after="240" w:line="288" w:lineRule="auto"/>
        <w:jc w:val="left"/>
        <w:rPr>
          <w:rFonts w:cs="Arial"/>
        </w:rPr>
      </w:pPr>
      <w:r>
        <w:rPr>
          <w:rFonts w:cs="Arial"/>
          <w:b/>
          <w:bCs/>
        </w:rPr>
        <w:lastRenderedPageBreak/>
        <w:t>Migrační saldo</w:t>
      </w:r>
      <w:r>
        <w:rPr>
          <w:rFonts w:cs="Arial"/>
        </w:rPr>
        <w:t xml:space="preserve"> – rozdíl mezi počtem přistěhovalých a vystěhovalých. Společně s přirozeným přírůstkem je základním údajem pro bilanci obyvatelstva sledovaného území.</w:t>
      </w:r>
      <w:r w:rsidR="00AC4111">
        <w:rPr>
          <w:rFonts w:cs="Arial"/>
        </w:rPr>
        <w:t xml:space="preserve"> </w:t>
      </w:r>
      <w:r>
        <w:rPr>
          <w:rFonts w:cs="Arial"/>
        </w:rPr>
        <w:t xml:space="preserve">Převažuje-li počet přistěhovalých do územní jednotky nad počtem vystěhovalých, jde o pozitivní migrační saldo, tedy o migrační </w:t>
      </w:r>
      <w:r w:rsidR="004B3544">
        <w:rPr>
          <w:rFonts w:cs="Arial"/>
        </w:rPr>
        <w:t xml:space="preserve">přírůstek </w:t>
      </w:r>
      <w:r>
        <w:rPr>
          <w:rFonts w:cs="Arial"/>
        </w:rPr>
        <w:t>(zisk). Je-li naopak počet vystěhovalých vyšší než počet přistěhovalých, jde o záporné migrační saldo, tedy o migrační úbytek (ztrátu).</w:t>
      </w:r>
    </w:p>
    <w:p w14:paraId="2B2ECE79" w14:textId="22FC2D95" w:rsidR="002A1048" w:rsidRDefault="00F731B3" w:rsidP="00F731B3">
      <w:pPr>
        <w:spacing w:after="240" w:line="288" w:lineRule="auto"/>
        <w:jc w:val="left"/>
        <w:rPr>
          <w:rFonts w:cs="Arial"/>
        </w:rPr>
      </w:pPr>
      <w:r>
        <w:rPr>
          <w:rFonts w:cs="Arial"/>
        </w:rPr>
        <w:br/>
      </w:r>
    </w:p>
    <w:sectPr w:rsidR="002A1048" w:rsidSect="00F731B3">
      <w:footerReference w:type="even" r:id="rId8"/>
      <w:pgSz w:w="11906" w:h="16838" w:code="9"/>
      <w:pgMar w:top="1134" w:right="1134" w:bottom="1418" w:left="1134" w:header="1134"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120595" w14:textId="77777777" w:rsidR="00C074A8" w:rsidRDefault="00C074A8">
      <w:r>
        <w:separator/>
      </w:r>
    </w:p>
  </w:endnote>
  <w:endnote w:type="continuationSeparator" w:id="0">
    <w:p w14:paraId="021C2F26" w14:textId="77777777" w:rsidR="00C074A8" w:rsidRDefault="00C07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420D1" w14:textId="77777777" w:rsidR="002A1048" w:rsidRDefault="006B7CB5">
    <w:pPr>
      <w:pStyle w:val="Zpat"/>
      <w:framePr w:wrap="around" w:vAnchor="text" w:hAnchor="margin" w:xAlign="center" w:y="1"/>
      <w:rPr>
        <w:rStyle w:val="slostrnky"/>
      </w:rPr>
    </w:pPr>
    <w:r>
      <w:rPr>
        <w:rStyle w:val="slostrnky"/>
      </w:rPr>
      <w:fldChar w:fldCharType="begin"/>
    </w:r>
    <w:r w:rsidR="002A1048">
      <w:rPr>
        <w:rStyle w:val="slostrnky"/>
      </w:rPr>
      <w:instrText xml:space="preserve">PAGE  </w:instrText>
    </w:r>
    <w:r>
      <w:rPr>
        <w:rStyle w:val="slostrnky"/>
      </w:rPr>
      <w:fldChar w:fldCharType="end"/>
    </w:r>
  </w:p>
  <w:p w14:paraId="20CBCAA5" w14:textId="77777777" w:rsidR="002A1048" w:rsidRDefault="002A104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FA24EE" w14:textId="77777777" w:rsidR="00C074A8" w:rsidRDefault="00C074A8">
      <w:r>
        <w:separator/>
      </w:r>
    </w:p>
  </w:footnote>
  <w:footnote w:type="continuationSeparator" w:id="0">
    <w:p w14:paraId="2DFD22A6" w14:textId="77777777" w:rsidR="00C074A8" w:rsidRDefault="00C074A8">
      <w:r>
        <w:continuationSeparator/>
      </w:r>
    </w:p>
  </w:footnote>
  <w:footnote w:id="1">
    <w:p w14:paraId="226CA364" w14:textId="77777777" w:rsidR="00683A7D" w:rsidRPr="00683A7D" w:rsidRDefault="00683A7D">
      <w:pPr>
        <w:pStyle w:val="Textpoznpodarou"/>
        <w:rPr>
          <w:i/>
          <w:sz w:val="18"/>
          <w:szCs w:val="18"/>
        </w:rPr>
      </w:pPr>
      <w:r w:rsidRPr="00683A7D">
        <w:rPr>
          <w:rStyle w:val="Znakapoznpodarou"/>
          <w:i/>
          <w:sz w:val="18"/>
          <w:szCs w:val="18"/>
        </w:rPr>
        <w:footnoteRef/>
      </w:r>
      <w:r w:rsidRPr="00683A7D">
        <w:rPr>
          <w:i/>
          <w:sz w:val="18"/>
          <w:szCs w:val="18"/>
        </w:rPr>
        <w:t xml:space="preserve"> </w:t>
      </w:r>
      <w:r w:rsidRPr="00683A7D">
        <w:rPr>
          <w:rFonts w:cs="Arial"/>
          <w:i/>
          <w:sz w:val="18"/>
          <w:szCs w:val="18"/>
        </w:rPr>
        <w:t>Počínaje Demografickou příručkou vydanou v roce 2004, na rozdíl od starších vydání, není používán termín „produktivní věk“, dříve vymezovaný zpravidla jako věk 15–59 let u mužů a 15–54 let u žen</w:t>
      </w:r>
      <w:r>
        <w:rPr>
          <w:rFonts w:cs="Arial"/>
          <w:i/>
          <w:sz w:val="18"/>
          <w:szCs w:val="18"/>
        </w:rPr>
        <w:t>.</w:t>
      </w:r>
    </w:p>
  </w:footnote>
  <w:footnote w:id="2">
    <w:p w14:paraId="3CC4E741" w14:textId="77777777" w:rsidR="00E22DA8" w:rsidRPr="00CE4A05" w:rsidRDefault="00E22DA8" w:rsidP="00E22DA8">
      <w:pPr>
        <w:pStyle w:val="Textpoznpodarou"/>
        <w:rPr>
          <w:i/>
          <w:sz w:val="18"/>
          <w:szCs w:val="18"/>
        </w:rPr>
      </w:pPr>
      <w:r w:rsidRPr="00CE4A05">
        <w:rPr>
          <w:rStyle w:val="Znakapoznpodarou"/>
          <w:i/>
          <w:sz w:val="18"/>
          <w:szCs w:val="18"/>
        </w:rPr>
        <w:footnoteRef/>
      </w:r>
      <w:r w:rsidRPr="00CE4A05">
        <w:rPr>
          <w:i/>
          <w:sz w:val="18"/>
          <w:szCs w:val="18"/>
        </w:rPr>
        <w:t xml:space="preserve"> Trestní zákon č. 86/1950 Sb. (</w:t>
      </w:r>
      <w:r w:rsidRPr="00CE4A05">
        <w:rPr>
          <w:rFonts w:ascii="Cambria" w:hAnsi="Cambria"/>
          <w:i/>
          <w:sz w:val="18"/>
          <w:szCs w:val="18"/>
        </w:rPr>
        <w:t>§</w:t>
      </w:r>
      <w:r w:rsidRPr="00CE4A05">
        <w:rPr>
          <w:i/>
          <w:sz w:val="18"/>
          <w:szCs w:val="18"/>
        </w:rPr>
        <w:t>218, odst. 4) umožnil provést „usmrcení lidského plodu lékařem ve zdravotním ústavu se souhlasem těhotné ženy“ za určitých předpokladů (ohrožení zdravotního stavu těhotné ženy nebo jejího plodu). V letech 1953–1957 statistika zachycovala pouze potraty provedené ve smyslu tohoto zákona.</w:t>
      </w:r>
    </w:p>
  </w:footnote>
  <w:footnote w:id="3">
    <w:p w14:paraId="68E87DBB" w14:textId="3F6D8159" w:rsidR="0051195B" w:rsidRPr="0051195B" w:rsidRDefault="0051195B">
      <w:pPr>
        <w:pStyle w:val="Textpoznpodarou"/>
        <w:rPr>
          <w:i/>
          <w:sz w:val="18"/>
          <w:szCs w:val="18"/>
        </w:rPr>
      </w:pPr>
      <w:r w:rsidRPr="00CE4A05">
        <w:rPr>
          <w:rStyle w:val="Znakapoznpodarou"/>
          <w:i/>
          <w:sz w:val="18"/>
          <w:szCs w:val="18"/>
        </w:rPr>
        <w:footnoteRef/>
      </w:r>
      <w:r w:rsidRPr="00CE4A05">
        <w:rPr>
          <w:i/>
          <w:sz w:val="18"/>
          <w:szCs w:val="18"/>
        </w:rPr>
        <w:t xml:space="preserve"> </w:t>
      </w:r>
      <w:r w:rsidR="00C328C4">
        <w:rPr>
          <w:i/>
          <w:sz w:val="18"/>
          <w:szCs w:val="18"/>
        </w:rPr>
        <w:t>Číselník a názvosloví dle aktuálně platných pokynů</w:t>
      </w:r>
      <w:r w:rsidR="001F39EC">
        <w:rPr>
          <w:i/>
          <w:sz w:val="18"/>
          <w:szCs w:val="18"/>
        </w:rPr>
        <w:t xml:space="preserve"> k obsahu datové struktury:</w:t>
      </w:r>
      <w:r w:rsidR="00C328C4">
        <w:rPr>
          <w:i/>
          <w:sz w:val="18"/>
          <w:szCs w:val="18"/>
        </w:rPr>
        <w:t xml:space="preserve"> </w:t>
      </w:r>
      <w:r w:rsidRPr="00CE4A05">
        <w:rPr>
          <w:i/>
          <w:sz w:val="18"/>
          <w:szCs w:val="18"/>
        </w:rPr>
        <w:t xml:space="preserve">Závazné pokyny NZIS </w:t>
      </w:r>
      <w:r w:rsidR="001F39EC">
        <w:rPr>
          <w:i/>
          <w:sz w:val="18"/>
          <w:szCs w:val="18"/>
        </w:rPr>
        <w:t>–</w:t>
      </w:r>
      <w:r w:rsidRPr="00CE4A05">
        <w:rPr>
          <w:i/>
          <w:sz w:val="18"/>
          <w:szCs w:val="18"/>
        </w:rPr>
        <w:t xml:space="preserve"> </w:t>
      </w:r>
      <w:r w:rsidR="001F39EC">
        <w:rPr>
          <w:i/>
          <w:sz w:val="18"/>
          <w:szCs w:val="18"/>
        </w:rPr>
        <w:t xml:space="preserve">Národní registr reprodukčního zdraví – Potraty – </w:t>
      </w:r>
      <w:r w:rsidR="00786D40">
        <w:rPr>
          <w:i/>
          <w:sz w:val="18"/>
          <w:szCs w:val="18"/>
        </w:rPr>
        <w:t>verze 005_201</w:t>
      </w:r>
      <w:r w:rsidR="00474121">
        <w:rPr>
          <w:i/>
          <w:sz w:val="18"/>
          <w:szCs w:val="18"/>
        </w:rPr>
        <w:t>6</w:t>
      </w:r>
      <w:r w:rsidR="00786D40">
        <w:rPr>
          <w:i/>
          <w:sz w:val="18"/>
          <w:szCs w:val="18"/>
        </w:rPr>
        <w:t>0</w:t>
      </w:r>
      <w:r w:rsidR="00474121">
        <w:rPr>
          <w:i/>
          <w:sz w:val="18"/>
          <w:szCs w:val="18"/>
        </w:rPr>
        <w:t>1</w:t>
      </w:r>
      <w:r w:rsidR="00786D40">
        <w:rPr>
          <w:i/>
          <w:sz w:val="18"/>
          <w:szCs w:val="18"/>
        </w:rPr>
        <w:t>01</w:t>
      </w:r>
      <w:r w:rsidR="001F39EC">
        <w:rPr>
          <w:i/>
          <w:sz w:val="18"/>
          <w:szCs w:val="18"/>
        </w:rPr>
        <w:t>_1</w:t>
      </w:r>
      <w:r w:rsidR="00786D40">
        <w:rPr>
          <w:i/>
          <w:sz w:val="18"/>
          <w:szCs w:val="18"/>
        </w:rPr>
        <w:t xml:space="preserve"> </w:t>
      </w:r>
      <w:r w:rsidR="001F39EC">
        <w:rPr>
          <w:i/>
          <w:sz w:val="18"/>
          <w:szCs w:val="18"/>
        </w:rPr>
        <w:t>(</w:t>
      </w:r>
      <w:r w:rsidR="00786D40">
        <w:rPr>
          <w:i/>
          <w:sz w:val="18"/>
          <w:szCs w:val="18"/>
        </w:rPr>
        <w:t>platn</w:t>
      </w:r>
      <w:r w:rsidR="001F39EC">
        <w:rPr>
          <w:i/>
          <w:sz w:val="18"/>
          <w:szCs w:val="18"/>
        </w:rPr>
        <w:t>é</w:t>
      </w:r>
      <w:r w:rsidR="00786D40">
        <w:rPr>
          <w:i/>
          <w:sz w:val="18"/>
          <w:szCs w:val="18"/>
        </w:rPr>
        <w:t xml:space="preserve"> </w:t>
      </w:r>
      <w:r w:rsidR="00474121">
        <w:rPr>
          <w:i/>
          <w:sz w:val="18"/>
          <w:szCs w:val="18"/>
        </w:rPr>
        <w:t>od začátku</w:t>
      </w:r>
      <w:r w:rsidR="00786D40">
        <w:rPr>
          <w:i/>
          <w:sz w:val="18"/>
          <w:szCs w:val="18"/>
        </w:rPr>
        <w:t xml:space="preserve"> roku 201</w:t>
      </w:r>
      <w:r w:rsidR="00474121">
        <w:rPr>
          <w:i/>
          <w:sz w:val="18"/>
          <w:szCs w:val="18"/>
        </w:rPr>
        <w:t>6</w:t>
      </w:r>
      <w:r w:rsidR="00786D40">
        <w:rPr>
          <w:i/>
          <w:sz w:val="18"/>
          <w:szCs w:val="18"/>
        </w:rPr>
        <w:t>)</w:t>
      </w:r>
      <w:r w:rsidR="00CE4A05">
        <w:rPr>
          <w:i/>
          <w:sz w:val="18"/>
          <w:szCs w:val="18"/>
        </w:rPr>
        <w:t>.</w:t>
      </w:r>
    </w:p>
  </w:footnote>
  <w:footnote w:id="4">
    <w:p w14:paraId="17002B2A" w14:textId="1D83DB02" w:rsidR="001F39EC" w:rsidRPr="009C4DFA" w:rsidDel="00DD076F" w:rsidRDefault="001F39EC" w:rsidP="009C4DFA">
      <w:pPr>
        <w:pStyle w:val="Textpoznpodarou"/>
        <w:rPr>
          <w:del w:id="1" w:author="styglerova4236" w:date="2020-10-08T09:58:00Z"/>
          <w:i/>
          <w:sz w:val="18"/>
          <w:szCs w:val="18"/>
        </w:rPr>
      </w:pPr>
      <w:r w:rsidRPr="009C4DFA">
        <w:rPr>
          <w:rStyle w:val="Znakapoznpodarou"/>
          <w:i/>
          <w:sz w:val="18"/>
          <w:szCs w:val="18"/>
        </w:rPr>
        <w:footnoteRef/>
      </w:r>
      <w:r w:rsidRPr="009C4DFA">
        <w:rPr>
          <w:i/>
          <w:sz w:val="18"/>
          <w:szCs w:val="18"/>
        </w:rPr>
        <w:t xml:space="preserve"> Blíže viz https://www.czso.cz/csu/czso/umrtnostni-tabulky-metodika.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207B1C"/>
    <w:multiLevelType w:val="hybridMultilevel"/>
    <w:tmpl w:val="6CC4F620"/>
    <w:lvl w:ilvl="0" w:tplc="CE3C5774">
      <w:start w:val="1"/>
      <w:numFmt w:val="lowerLetter"/>
      <w:lvlText w:val="%1."/>
      <w:lvlJc w:val="left"/>
      <w:pPr>
        <w:tabs>
          <w:tab w:val="num" w:pos="720"/>
        </w:tabs>
        <w:ind w:left="720" w:hanging="360"/>
      </w:pPr>
    </w:lvl>
    <w:lvl w:ilvl="1" w:tplc="6FD84AD8" w:tentative="1">
      <w:start w:val="1"/>
      <w:numFmt w:val="lowerLetter"/>
      <w:lvlText w:val="%2."/>
      <w:lvlJc w:val="left"/>
      <w:pPr>
        <w:tabs>
          <w:tab w:val="num" w:pos="1440"/>
        </w:tabs>
        <w:ind w:left="1440" w:hanging="360"/>
      </w:pPr>
    </w:lvl>
    <w:lvl w:ilvl="2" w:tplc="99C6DE78" w:tentative="1">
      <w:start w:val="1"/>
      <w:numFmt w:val="lowerLetter"/>
      <w:lvlText w:val="%3."/>
      <w:lvlJc w:val="left"/>
      <w:pPr>
        <w:tabs>
          <w:tab w:val="num" w:pos="2160"/>
        </w:tabs>
        <w:ind w:left="2160" w:hanging="360"/>
      </w:pPr>
    </w:lvl>
    <w:lvl w:ilvl="3" w:tplc="3D6CBFEC" w:tentative="1">
      <w:start w:val="1"/>
      <w:numFmt w:val="lowerLetter"/>
      <w:lvlText w:val="%4."/>
      <w:lvlJc w:val="left"/>
      <w:pPr>
        <w:tabs>
          <w:tab w:val="num" w:pos="2880"/>
        </w:tabs>
        <w:ind w:left="2880" w:hanging="360"/>
      </w:pPr>
    </w:lvl>
    <w:lvl w:ilvl="4" w:tplc="6524AB3E" w:tentative="1">
      <w:start w:val="1"/>
      <w:numFmt w:val="lowerLetter"/>
      <w:lvlText w:val="%5."/>
      <w:lvlJc w:val="left"/>
      <w:pPr>
        <w:tabs>
          <w:tab w:val="num" w:pos="3600"/>
        </w:tabs>
        <w:ind w:left="3600" w:hanging="360"/>
      </w:pPr>
    </w:lvl>
    <w:lvl w:ilvl="5" w:tplc="DACE9CE6" w:tentative="1">
      <w:start w:val="1"/>
      <w:numFmt w:val="lowerLetter"/>
      <w:lvlText w:val="%6."/>
      <w:lvlJc w:val="left"/>
      <w:pPr>
        <w:tabs>
          <w:tab w:val="num" w:pos="4320"/>
        </w:tabs>
        <w:ind w:left="4320" w:hanging="360"/>
      </w:pPr>
    </w:lvl>
    <w:lvl w:ilvl="6" w:tplc="8AB82EAE" w:tentative="1">
      <w:start w:val="1"/>
      <w:numFmt w:val="lowerLetter"/>
      <w:lvlText w:val="%7."/>
      <w:lvlJc w:val="left"/>
      <w:pPr>
        <w:tabs>
          <w:tab w:val="num" w:pos="5040"/>
        </w:tabs>
        <w:ind w:left="5040" w:hanging="360"/>
      </w:pPr>
    </w:lvl>
    <w:lvl w:ilvl="7" w:tplc="3FA4CC3C" w:tentative="1">
      <w:start w:val="1"/>
      <w:numFmt w:val="lowerLetter"/>
      <w:lvlText w:val="%8."/>
      <w:lvlJc w:val="left"/>
      <w:pPr>
        <w:tabs>
          <w:tab w:val="num" w:pos="5760"/>
        </w:tabs>
        <w:ind w:left="5760" w:hanging="360"/>
      </w:pPr>
    </w:lvl>
    <w:lvl w:ilvl="8" w:tplc="8DD8313E" w:tentative="1">
      <w:start w:val="1"/>
      <w:numFmt w:val="lowerLetter"/>
      <w:lvlText w:val="%9."/>
      <w:lvlJc w:val="left"/>
      <w:pPr>
        <w:tabs>
          <w:tab w:val="num" w:pos="6480"/>
        </w:tabs>
        <w:ind w:left="6480" w:hanging="360"/>
      </w:pPr>
    </w:lvl>
  </w:abstractNum>
  <w:abstractNum w:abstractNumId="1" w15:restartNumberingAfterBreak="0">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67A2072"/>
    <w:multiLevelType w:val="hybridMultilevel"/>
    <w:tmpl w:val="3BC2062E"/>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71DC430A"/>
    <w:multiLevelType w:val="multilevel"/>
    <w:tmpl w:val="1080472A"/>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774031DF"/>
    <w:multiLevelType w:val="hybridMultilevel"/>
    <w:tmpl w:val="D0EC85EC"/>
    <w:lvl w:ilvl="0" w:tplc="17020344">
      <w:start w:val="1"/>
      <w:numFmt w:val="lowerLetter"/>
      <w:lvlText w:val="%1."/>
      <w:lvlJc w:val="left"/>
      <w:pPr>
        <w:tabs>
          <w:tab w:val="num" w:pos="720"/>
        </w:tabs>
        <w:ind w:left="720" w:hanging="360"/>
      </w:pPr>
    </w:lvl>
    <w:lvl w:ilvl="1" w:tplc="9EB0714C" w:tentative="1">
      <w:start w:val="1"/>
      <w:numFmt w:val="lowerLetter"/>
      <w:lvlText w:val="%2."/>
      <w:lvlJc w:val="left"/>
      <w:pPr>
        <w:tabs>
          <w:tab w:val="num" w:pos="1440"/>
        </w:tabs>
        <w:ind w:left="1440" w:hanging="360"/>
      </w:pPr>
    </w:lvl>
    <w:lvl w:ilvl="2" w:tplc="F43EB09C" w:tentative="1">
      <w:start w:val="1"/>
      <w:numFmt w:val="lowerLetter"/>
      <w:lvlText w:val="%3."/>
      <w:lvlJc w:val="left"/>
      <w:pPr>
        <w:tabs>
          <w:tab w:val="num" w:pos="2160"/>
        </w:tabs>
        <w:ind w:left="2160" w:hanging="360"/>
      </w:pPr>
    </w:lvl>
    <w:lvl w:ilvl="3" w:tplc="D8302466" w:tentative="1">
      <w:start w:val="1"/>
      <w:numFmt w:val="lowerLetter"/>
      <w:lvlText w:val="%4."/>
      <w:lvlJc w:val="left"/>
      <w:pPr>
        <w:tabs>
          <w:tab w:val="num" w:pos="2880"/>
        </w:tabs>
        <w:ind w:left="2880" w:hanging="360"/>
      </w:pPr>
    </w:lvl>
    <w:lvl w:ilvl="4" w:tplc="B6F20BE6" w:tentative="1">
      <w:start w:val="1"/>
      <w:numFmt w:val="lowerLetter"/>
      <w:lvlText w:val="%5."/>
      <w:lvlJc w:val="left"/>
      <w:pPr>
        <w:tabs>
          <w:tab w:val="num" w:pos="3600"/>
        </w:tabs>
        <w:ind w:left="3600" w:hanging="360"/>
      </w:pPr>
    </w:lvl>
    <w:lvl w:ilvl="5" w:tplc="E3FE47CE" w:tentative="1">
      <w:start w:val="1"/>
      <w:numFmt w:val="lowerLetter"/>
      <w:lvlText w:val="%6."/>
      <w:lvlJc w:val="left"/>
      <w:pPr>
        <w:tabs>
          <w:tab w:val="num" w:pos="4320"/>
        </w:tabs>
        <w:ind w:left="4320" w:hanging="360"/>
      </w:pPr>
    </w:lvl>
    <w:lvl w:ilvl="6" w:tplc="08226A0C" w:tentative="1">
      <w:start w:val="1"/>
      <w:numFmt w:val="lowerLetter"/>
      <w:lvlText w:val="%7."/>
      <w:lvlJc w:val="left"/>
      <w:pPr>
        <w:tabs>
          <w:tab w:val="num" w:pos="5040"/>
        </w:tabs>
        <w:ind w:left="5040" w:hanging="360"/>
      </w:pPr>
    </w:lvl>
    <w:lvl w:ilvl="7" w:tplc="E0FE2780" w:tentative="1">
      <w:start w:val="1"/>
      <w:numFmt w:val="lowerLetter"/>
      <w:lvlText w:val="%8."/>
      <w:lvlJc w:val="left"/>
      <w:pPr>
        <w:tabs>
          <w:tab w:val="num" w:pos="5760"/>
        </w:tabs>
        <w:ind w:left="5760" w:hanging="360"/>
      </w:pPr>
    </w:lvl>
    <w:lvl w:ilvl="8" w:tplc="CAA24B10" w:tentative="1">
      <w:start w:val="1"/>
      <w:numFmt w:val="lowerLetter"/>
      <w:lvlText w:val="%9."/>
      <w:lvlJc w:val="left"/>
      <w:pPr>
        <w:tabs>
          <w:tab w:val="num" w:pos="6480"/>
        </w:tabs>
        <w:ind w:left="6480" w:hanging="360"/>
      </w:pPr>
    </w:lvl>
  </w:abstractNum>
  <w:abstractNum w:abstractNumId="5" w15:restartNumberingAfterBreak="0">
    <w:nsid w:val="77FD7D34"/>
    <w:multiLevelType w:val="hybridMultilevel"/>
    <w:tmpl w:val="2BDC07B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3"/>
  </w:num>
  <w:num w:numId="2">
    <w:abstractNumId w:val="3"/>
  </w:num>
  <w:num w:numId="3">
    <w:abstractNumId w:val="1"/>
  </w:num>
  <w:num w:numId="4">
    <w:abstractNumId w:val="4"/>
  </w:num>
  <w:num w:numId="5">
    <w:abstractNumId w:val="0"/>
  </w:num>
  <w:num w:numId="6">
    <w:abstractNumId w:val="5"/>
  </w:num>
  <w:num w:numId="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tyglerova4236">
    <w15:presenceInfo w15:providerId="None" w15:userId="styglerova42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781"/>
    <w:rsid w:val="00007ABD"/>
    <w:rsid w:val="000153EC"/>
    <w:rsid w:val="000269DA"/>
    <w:rsid w:val="00027201"/>
    <w:rsid w:val="000402FA"/>
    <w:rsid w:val="00057C81"/>
    <w:rsid w:val="00095478"/>
    <w:rsid w:val="000B4B1B"/>
    <w:rsid w:val="000D6BCF"/>
    <w:rsid w:val="000D79DB"/>
    <w:rsid w:val="000F5647"/>
    <w:rsid w:val="00101B3F"/>
    <w:rsid w:val="00121087"/>
    <w:rsid w:val="001246C3"/>
    <w:rsid w:val="001367FA"/>
    <w:rsid w:val="00156AC1"/>
    <w:rsid w:val="00161242"/>
    <w:rsid w:val="001636CB"/>
    <w:rsid w:val="001723A2"/>
    <w:rsid w:val="001E53F4"/>
    <w:rsid w:val="001F39EC"/>
    <w:rsid w:val="00200324"/>
    <w:rsid w:val="002105BF"/>
    <w:rsid w:val="00220E1A"/>
    <w:rsid w:val="00223AEB"/>
    <w:rsid w:val="002249EB"/>
    <w:rsid w:val="00261877"/>
    <w:rsid w:val="00266BD7"/>
    <w:rsid w:val="002A1048"/>
    <w:rsid w:val="002A23AF"/>
    <w:rsid w:val="002A790D"/>
    <w:rsid w:val="002C3781"/>
    <w:rsid w:val="002C5155"/>
    <w:rsid w:val="002C6E91"/>
    <w:rsid w:val="002D7DD1"/>
    <w:rsid w:val="002F7341"/>
    <w:rsid w:val="00321011"/>
    <w:rsid w:val="00324068"/>
    <w:rsid w:val="003325FD"/>
    <w:rsid w:val="003504AC"/>
    <w:rsid w:val="00381B73"/>
    <w:rsid w:val="003D6160"/>
    <w:rsid w:val="003F7A6F"/>
    <w:rsid w:val="00422937"/>
    <w:rsid w:val="00436373"/>
    <w:rsid w:val="00455042"/>
    <w:rsid w:val="00474121"/>
    <w:rsid w:val="00495AA3"/>
    <w:rsid w:val="004B3544"/>
    <w:rsid w:val="004B4822"/>
    <w:rsid w:val="004B6306"/>
    <w:rsid w:val="004D031A"/>
    <w:rsid w:val="004D691A"/>
    <w:rsid w:val="004E03C2"/>
    <w:rsid w:val="004F237E"/>
    <w:rsid w:val="0050480A"/>
    <w:rsid w:val="0051195B"/>
    <w:rsid w:val="0051431D"/>
    <w:rsid w:val="0052586A"/>
    <w:rsid w:val="005710EF"/>
    <w:rsid w:val="005771B2"/>
    <w:rsid w:val="005C3D12"/>
    <w:rsid w:val="005C5ED7"/>
    <w:rsid w:val="005C6AD8"/>
    <w:rsid w:val="005D6F6A"/>
    <w:rsid w:val="005F54EC"/>
    <w:rsid w:val="005F5988"/>
    <w:rsid w:val="006558EF"/>
    <w:rsid w:val="00666951"/>
    <w:rsid w:val="006807A5"/>
    <w:rsid w:val="00683A7D"/>
    <w:rsid w:val="00683FF2"/>
    <w:rsid w:val="00686EE7"/>
    <w:rsid w:val="006960E0"/>
    <w:rsid w:val="006B7CB5"/>
    <w:rsid w:val="006C04BC"/>
    <w:rsid w:val="006E7A17"/>
    <w:rsid w:val="00714D79"/>
    <w:rsid w:val="00715D35"/>
    <w:rsid w:val="0071707F"/>
    <w:rsid w:val="007473BB"/>
    <w:rsid w:val="007632B6"/>
    <w:rsid w:val="007762B9"/>
    <w:rsid w:val="00786D40"/>
    <w:rsid w:val="0079461D"/>
    <w:rsid w:val="0079511B"/>
    <w:rsid w:val="007B3B9A"/>
    <w:rsid w:val="007B40E1"/>
    <w:rsid w:val="007B7046"/>
    <w:rsid w:val="007C0805"/>
    <w:rsid w:val="007C6077"/>
    <w:rsid w:val="007D1C94"/>
    <w:rsid w:val="007F7A4D"/>
    <w:rsid w:val="00802BDC"/>
    <w:rsid w:val="008031D6"/>
    <w:rsid w:val="00816D1B"/>
    <w:rsid w:val="00896BA8"/>
    <w:rsid w:val="008A2939"/>
    <w:rsid w:val="008B216B"/>
    <w:rsid w:val="008C34B3"/>
    <w:rsid w:val="00926535"/>
    <w:rsid w:val="009378E6"/>
    <w:rsid w:val="009705FE"/>
    <w:rsid w:val="009741DE"/>
    <w:rsid w:val="009B3168"/>
    <w:rsid w:val="009B5C32"/>
    <w:rsid w:val="009C4DFA"/>
    <w:rsid w:val="009C68D9"/>
    <w:rsid w:val="009E0A16"/>
    <w:rsid w:val="009E1FBF"/>
    <w:rsid w:val="00A26312"/>
    <w:rsid w:val="00A2746D"/>
    <w:rsid w:val="00A51295"/>
    <w:rsid w:val="00A53333"/>
    <w:rsid w:val="00A6557F"/>
    <w:rsid w:val="00A91121"/>
    <w:rsid w:val="00AA0298"/>
    <w:rsid w:val="00AA1830"/>
    <w:rsid w:val="00AA539A"/>
    <w:rsid w:val="00AB32EE"/>
    <w:rsid w:val="00AC4111"/>
    <w:rsid w:val="00AD22C5"/>
    <w:rsid w:val="00AF34B2"/>
    <w:rsid w:val="00B055A0"/>
    <w:rsid w:val="00B42AD7"/>
    <w:rsid w:val="00B52AA2"/>
    <w:rsid w:val="00B62752"/>
    <w:rsid w:val="00B83F57"/>
    <w:rsid w:val="00BA5053"/>
    <w:rsid w:val="00BB1AFB"/>
    <w:rsid w:val="00BB29F6"/>
    <w:rsid w:val="00BB6452"/>
    <w:rsid w:val="00BC3C5E"/>
    <w:rsid w:val="00BC47FA"/>
    <w:rsid w:val="00BD1275"/>
    <w:rsid w:val="00C0136E"/>
    <w:rsid w:val="00C074A8"/>
    <w:rsid w:val="00C328C4"/>
    <w:rsid w:val="00C556C1"/>
    <w:rsid w:val="00C81740"/>
    <w:rsid w:val="00C904BD"/>
    <w:rsid w:val="00C92E3F"/>
    <w:rsid w:val="00CD4703"/>
    <w:rsid w:val="00CE4A05"/>
    <w:rsid w:val="00CF0833"/>
    <w:rsid w:val="00D0744E"/>
    <w:rsid w:val="00D26BBE"/>
    <w:rsid w:val="00D37AE9"/>
    <w:rsid w:val="00D5654C"/>
    <w:rsid w:val="00D643AA"/>
    <w:rsid w:val="00D64CC4"/>
    <w:rsid w:val="00D779B2"/>
    <w:rsid w:val="00D8139C"/>
    <w:rsid w:val="00D85585"/>
    <w:rsid w:val="00DB17EC"/>
    <w:rsid w:val="00DC0C01"/>
    <w:rsid w:val="00DD076F"/>
    <w:rsid w:val="00DD1139"/>
    <w:rsid w:val="00DE4580"/>
    <w:rsid w:val="00E22297"/>
    <w:rsid w:val="00E22DA8"/>
    <w:rsid w:val="00E35414"/>
    <w:rsid w:val="00E4290E"/>
    <w:rsid w:val="00E56D04"/>
    <w:rsid w:val="00E74B70"/>
    <w:rsid w:val="00E84992"/>
    <w:rsid w:val="00EB4ACE"/>
    <w:rsid w:val="00EB6C4A"/>
    <w:rsid w:val="00EC6512"/>
    <w:rsid w:val="00EE2C3F"/>
    <w:rsid w:val="00EE639E"/>
    <w:rsid w:val="00F11F61"/>
    <w:rsid w:val="00F47B62"/>
    <w:rsid w:val="00F53B0F"/>
    <w:rsid w:val="00F60915"/>
    <w:rsid w:val="00F731B3"/>
    <w:rsid w:val="00F84BAA"/>
    <w:rsid w:val="00F916C0"/>
    <w:rsid w:val="00FB3746"/>
    <w:rsid w:val="00FC3D75"/>
    <w:rsid w:val="00FD11E7"/>
    <w:rsid w:val="00FD4DE2"/>
    <w:rsid w:val="00FE44FB"/>
    <w:rsid w:val="00FE4F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76AB18"/>
  <w15:docId w15:val="{727BCAD9-8B96-441A-BDC4-E285DEF5C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723A2"/>
    <w:pPr>
      <w:jc w:val="both"/>
    </w:pPr>
    <w:rPr>
      <w:rFonts w:ascii="Arial" w:hAnsi="Arial"/>
      <w:szCs w:val="24"/>
    </w:rPr>
  </w:style>
  <w:style w:type="paragraph" w:styleId="Nadpis1">
    <w:name w:val="heading 1"/>
    <w:basedOn w:val="Normln"/>
    <w:next w:val="Normln"/>
    <w:qFormat/>
    <w:rsid w:val="001723A2"/>
    <w:pPr>
      <w:keepNext/>
      <w:spacing w:before="240" w:after="240"/>
      <w:outlineLvl w:val="0"/>
    </w:pPr>
    <w:rPr>
      <w:rFonts w:cs="Arial"/>
      <w:b/>
      <w:bCs/>
      <w:kern w:val="32"/>
      <w:sz w:val="24"/>
      <w:szCs w:val="32"/>
    </w:rPr>
  </w:style>
  <w:style w:type="paragraph" w:styleId="Nadpis2">
    <w:name w:val="heading 2"/>
    <w:basedOn w:val="Normln"/>
    <w:next w:val="Normln"/>
    <w:qFormat/>
    <w:rsid w:val="001723A2"/>
    <w:pPr>
      <w:keepNext/>
      <w:spacing w:before="240" w:after="240"/>
      <w:outlineLvl w:val="1"/>
    </w:pPr>
    <w:rPr>
      <w:rFonts w:cs="Arial"/>
      <w:b/>
      <w:bCs/>
      <w:iCs/>
      <w:szCs w:val="28"/>
    </w:rPr>
  </w:style>
  <w:style w:type="paragraph" w:styleId="Nadpis3">
    <w:name w:val="heading 3"/>
    <w:basedOn w:val="Normln"/>
    <w:next w:val="Normln"/>
    <w:qFormat/>
    <w:rsid w:val="001723A2"/>
    <w:pPr>
      <w:keepNext/>
      <w:spacing w:before="240" w:after="60"/>
      <w:outlineLvl w:val="2"/>
    </w:pPr>
    <w:rPr>
      <w:rFonts w:cs="Arial"/>
      <w:b/>
      <w:bCs/>
      <w:szCs w:val="26"/>
    </w:rPr>
  </w:style>
  <w:style w:type="paragraph" w:styleId="Nadpis4">
    <w:name w:val="heading 4"/>
    <w:basedOn w:val="Normln"/>
    <w:next w:val="Normln"/>
    <w:qFormat/>
    <w:rsid w:val="001723A2"/>
    <w:pPr>
      <w:keepNext/>
      <w:outlineLvl w:val="3"/>
    </w:pPr>
    <w:rPr>
      <w:b/>
      <w:bCs/>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1723A2"/>
    <w:pPr>
      <w:spacing w:before="240" w:after="240"/>
      <w:jc w:val="center"/>
      <w:outlineLvl w:val="0"/>
    </w:pPr>
    <w:rPr>
      <w:rFonts w:cs="Arial"/>
      <w:b/>
      <w:bCs/>
      <w:kern w:val="28"/>
      <w:sz w:val="28"/>
      <w:szCs w:val="32"/>
    </w:rPr>
  </w:style>
  <w:style w:type="paragraph" w:customStyle="1" w:styleId="normalnsodrkami">
    <w:name w:val="normalní s odrážkami"/>
    <w:basedOn w:val="Normln"/>
    <w:rsid w:val="001723A2"/>
    <w:pPr>
      <w:numPr>
        <w:numId w:val="3"/>
      </w:numPr>
    </w:pPr>
  </w:style>
  <w:style w:type="paragraph" w:styleId="Zpat">
    <w:name w:val="footer"/>
    <w:basedOn w:val="Normln"/>
    <w:semiHidden/>
    <w:rsid w:val="001723A2"/>
    <w:pPr>
      <w:tabs>
        <w:tab w:val="center" w:pos="4536"/>
        <w:tab w:val="right" w:pos="9072"/>
      </w:tabs>
    </w:pPr>
  </w:style>
  <w:style w:type="character" w:styleId="slostrnky">
    <w:name w:val="page number"/>
    <w:basedOn w:val="Standardnpsmoodstavce"/>
    <w:semiHidden/>
    <w:rsid w:val="001723A2"/>
  </w:style>
  <w:style w:type="paragraph" w:styleId="Normlnweb">
    <w:name w:val="Normal (Web)"/>
    <w:basedOn w:val="Normln"/>
    <w:semiHidden/>
    <w:rsid w:val="001723A2"/>
    <w:pPr>
      <w:spacing w:before="100" w:beforeAutospacing="1" w:after="100" w:afterAutospacing="1"/>
      <w:jc w:val="left"/>
    </w:pPr>
    <w:rPr>
      <w:rFonts w:ascii="Arial Unicode MS" w:eastAsia="Arial Unicode MS" w:hAnsi="Arial Unicode MS" w:cs="Arial Unicode MS"/>
      <w:sz w:val="24"/>
    </w:rPr>
  </w:style>
  <w:style w:type="paragraph" w:styleId="Zkladntext">
    <w:name w:val="Body Text"/>
    <w:basedOn w:val="Normln"/>
    <w:semiHidden/>
    <w:rsid w:val="001723A2"/>
    <w:pPr>
      <w:tabs>
        <w:tab w:val="left" w:pos="540"/>
      </w:tabs>
      <w:jc w:val="left"/>
    </w:pPr>
  </w:style>
  <w:style w:type="character" w:styleId="Odkaznakoment">
    <w:name w:val="annotation reference"/>
    <w:semiHidden/>
    <w:rsid w:val="001723A2"/>
    <w:rPr>
      <w:sz w:val="16"/>
      <w:szCs w:val="16"/>
    </w:rPr>
  </w:style>
  <w:style w:type="paragraph" w:styleId="Textkomente">
    <w:name w:val="annotation text"/>
    <w:basedOn w:val="Normln"/>
    <w:semiHidden/>
    <w:rsid w:val="001723A2"/>
    <w:rPr>
      <w:szCs w:val="20"/>
    </w:rPr>
  </w:style>
  <w:style w:type="paragraph" w:styleId="Textbubliny">
    <w:name w:val="Balloon Text"/>
    <w:basedOn w:val="Normln"/>
    <w:semiHidden/>
    <w:unhideWhenUsed/>
    <w:rsid w:val="001723A2"/>
    <w:rPr>
      <w:rFonts w:ascii="Tahoma" w:hAnsi="Tahoma" w:cs="Tahoma"/>
      <w:sz w:val="16"/>
      <w:szCs w:val="16"/>
    </w:rPr>
  </w:style>
  <w:style w:type="character" w:customStyle="1" w:styleId="TextbublinyChar">
    <w:name w:val="Text bubliny Char"/>
    <w:semiHidden/>
    <w:rsid w:val="001723A2"/>
    <w:rPr>
      <w:rFonts w:ascii="Tahoma" w:hAnsi="Tahoma" w:cs="Tahoma"/>
      <w:sz w:val="16"/>
      <w:szCs w:val="16"/>
    </w:rPr>
  </w:style>
  <w:style w:type="paragraph" w:styleId="Pedmtkomente">
    <w:name w:val="annotation subject"/>
    <w:basedOn w:val="Textkomente"/>
    <w:next w:val="Textkomente"/>
    <w:semiHidden/>
    <w:unhideWhenUsed/>
    <w:rsid w:val="001723A2"/>
    <w:rPr>
      <w:b/>
      <w:bCs/>
    </w:rPr>
  </w:style>
  <w:style w:type="character" w:customStyle="1" w:styleId="TextkomenteChar">
    <w:name w:val="Text komentáře Char"/>
    <w:semiHidden/>
    <w:rsid w:val="001723A2"/>
    <w:rPr>
      <w:rFonts w:ascii="Arial" w:hAnsi="Arial"/>
    </w:rPr>
  </w:style>
  <w:style w:type="character" w:customStyle="1" w:styleId="PedmtkomenteChar">
    <w:name w:val="Předmět komentáře Char"/>
    <w:rsid w:val="001723A2"/>
    <w:rPr>
      <w:rFonts w:ascii="Arial" w:hAnsi="Arial"/>
    </w:rPr>
  </w:style>
  <w:style w:type="paragraph" w:styleId="Zhlav">
    <w:name w:val="header"/>
    <w:basedOn w:val="Normln"/>
    <w:semiHidden/>
    <w:rsid w:val="001723A2"/>
    <w:pPr>
      <w:tabs>
        <w:tab w:val="center" w:pos="4536"/>
        <w:tab w:val="right" w:pos="9072"/>
      </w:tabs>
    </w:pPr>
  </w:style>
  <w:style w:type="paragraph" w:styleId="Textpoznpodarou">
    <w:name w:val="footnote text"/>
    <w:basedOn w:val="Normln"/>
    <w:semiHidden/>
    <w:rsid w:val="001723A2"/>
    <w:rPr>
      <w:szCs w:val="20"/>
    </w:rPr>
  </w:style>
  <w:style w:type="character" w:styleId="Znakapoznpodarou">
    <w:name w:val="footnote reference"/>
    <w:semiHidden/>
    <w:rsid w:val="001723A2"/>
    <w:rPr>
      <w:vertAlign w:val="superscript"/>
    </w:rPr>
  </w:style>
  <w:style w:type="character" w:styleId="Zdraznn">
    <w:name w:val="Emphasis"/>
    <w:qFormat/>
    <w:rsid w:val="001723A2"/>
    <w:rPr>
      <w:i/>
      <w:iCs/>
    </w:rPr>
  </w:style>
  <w:style w:type="character" w:styleId="Siln">
    <w:name w:val="Strong"/>
    <w:uiPriority w:val="22"/>
    <w:qFormat/>
    <w:rsid w:val="001723A2"/>
    <w:rPr>
      <w:b/>
      <w:bCs/>
    </w:rPr>
  </w:style>
  <w:style w:type="character" w:styleId="Hypertextovodkaz">
    <w:name w:val="Hyperlink"/>
    <w:semiHidden/>
    <w:rsid w:val="001723A2"/>
    <w:rPr>
      <w:color w:val="0000FF"/>
      <w:u w:val="single"/>
    </w:rPr>
  </w:style>
  <w:style w:type="paragraph" w:customStyle="1" w:styleId="rtecenter">
    <w:name w:val="rtecenter"/>
    <w:basedOn w:val="Normln"/>
    <w:rsid w:val="00266BD7"/>
    <w:pPr>
      <w:spacing w:before="100" w:beforeAutospacing="1" w:after="100" w:afterAutospacing="1"/>
      <w:jc w:val="left"/>
    </w:pPr>
    <w:rPr>
      <w:rFonts w:ascii="Times New Roman" w:hAnsi="Times New Roman"/>
      <w:sz w:val="24"/>
    </w:rPr>
  </w:style>
  <w:style w:type="table" w:styleId="Mkatabulky">
    <w:name w:val="Table Grid"/>
    <w:basedOn w:val="Normlntabulka"/>
    <w:uiPriority w:val="59"/>
    <w:rsid w:val="00266B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0963569">
      <w:bodyDiv w:val="1"/>
      <w:marLeft w:val="0"/>
      <w:marRight w:val="0"/>
      <w:marTop w:val="0"/>
      <w:marBottom w:val="0"/>
      <w:divBdr>
        <w:top w:val="none" w:sz="0" w:space="0" w:color="auto"/>
        <w:left w:val="none" w:sz="0" w:space="0" w:color="auto"/>
        <w:bottom w:val="none" w:sz="0" w:space="0" w:color="auto"/>
        <w:right w:val="none" w:sz="0" w:space="0" w:color="auto"/>
      </w:divBdr>
    </w:div>
    <w:div w:id="1214780281">
      <w:bodyDiv w:val="1"/>
      <w:marLeft w:val="0"/>
      <w:marRight w:val="0"/>
      <w:marTop w:val="0"/>
      <w:marBottom w:val="0"/>
      <w:divBdr>
        <w:top w:val="none" w:sz="0" w:space="0" w:color="auto"/>
        <w:left w:val="none" w:sz="0" w:space="0" w:color="auto"/>
        <w:bottom w:val="none" w:sz="0" w:space="0" w:color="auto"/>
        <w:right w:val="none" w:sz="0" w:space="0" w:color="auto"/>
      </w:divBdr>
    </w:div>
    <w:div w:id="149510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256F34-BBB7-47AA-B528-EC7BCAB54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4115</Words>
  <Characters>24284</Characters>
  <Application>Microsoft Office Word</Application>
  <DocSecurity>0</DocSecurity>
  <Lines>202</Lines>
  <Paragraphs>56</Paragraphs>
  <ScaleCrop>false</ScaleCrop>
  <HeadingPairs>
    <vt:vector size="2" baseType="variant">
      <vt:variant>
        <vt:lpstr>Název</vt:lpstr>
      </vt:variant>
      <vt:variant>
        <vt:i4>1</vt:i4>
      </vt:variant>
    </vt:vector>
  </HeadingPairs>
  <TitlesOfParts>
    <vt:vector size="1" baseType="lpstr">
      <vt:lpstr>Metodické vysvětlivky</vt:lpstr>
    </vt:vector>
  </TitlesOfParts>
  <Company>CSU</Company>
  <LinksUpToDate>false</LinksUpToDate>
  <CharactersWithSpaces>28343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vysvětlivky</dc:title>
  <dc:creator>ČSÚ</dc:creator>
  <cp:lastModifiedBy>krestanova4324</cp:lastModifiedBy>
  <cp:revision>2</cp:revision>
  <cp:lastPrinted>2016-11-08T07:29:00Z</cp:lastPrinted>
  <dcterms:created xsi:type="dcterms:W3CDTF">2020-10-26T14:16:00Z</dcterms:created>
  <dcterms:modified xsi:type="dcterms:W3CDTF">2020-10-26T14:16:00Z</dcterms:modified>
</cp:coreProperties>
</file>