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8F0" w:rsidRPr="009C78F0" w:rsidRDefault="004355F5" w:rsidP="00B34BD3">
      <w:pPr>
        <w:pStyle w:val="Bezmezer"/>
        <w:rPr>
          <w:rFonts w:ascii="Arial" w:hAnsi="Arial" w:cs="Arial"/>
          <w:b/>
        </w:rPr>
      </w:pPr>
      <w:r w:rsidRPr="009C78F0">
        <w:rPr>
          <w:rFonts w:ascii="Arial" w:hAnsi="Arial" w:cs="Arial"/>
          <w:b/>
        </w:rPr>
        <w:t>Seznam zkratek</w:t>
      </w:r>
    </w:p>
    <w:p w:rsidR="00B34BD3" w:rsidRPr="00933C80" w:rsidRDefault="00B34BD3" w:rsidP="00933C80">
      <w:pPr>
        <w:pStyle w:val="Bezmezer"/>
        <w:tabs>
          <w:tab w:val="left" w:pos="6663"/>
        </w:tabs>
        <w:rPr>
          <w:rFonts w:ascii="Arial" w:hAnsi="Arial" w:cs="Arial"/>
          <w:i/>
          <w:lang w:val="en-GB"/>
        </w:rPr>
      </w:pPr>
      <w:r w:rsidRPr="00933C80">
        <w:rPr>
          <w:rFonts w:ascii="Arial" w:hAnsi="Arial" w:cs="Arial"/>
          <w:i/>
          <w:lang w:val="en-GB"/>
        </w:rPr>
        <w:t>List of abbreviations</w:t>
      </w:r>
    </w:p>
    <w:p w:rsidR="00096C31" w:rsidRDefault="00096C31" w:rsidP="00B34BD3">
      <w:pPr>
        <w:pStyle w:val="Bezmezer"/>
        <w:rPr>
          <w:rFonts w:ascii="Arial" w:hAnsi="Arial" w:cs="Arial"/>
        </w:rPr>
      </w:pPr>
    </w:p>
    <w:p w:rsidR="00933C80" w:rsidRDefault="00933C80" w:rsidP="00B34BD3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V publikaci jsou použity následující zkratky a symboly.</w:t>
      </w:r>
    </w:p>
    <w:p w:rsidR="00933C80" w:rsidRPr="00933C80" w:rsidRDefault="00933C80" w:rsidP="00B34BD3">
      <w:pPr>
        <w:pStyle w:val="Bezmezer"/>
        <w:rPr>
          <w:rFonts w:ascii="Arial" w:hAnsi="Arial" w:cs="Arial"/>
          <w:i/>
          <w:lang w:val="en-GB"/>
        </w:rPr>
      </w:pPr>
      <w:r w:rsidRPr="00933C80">
        <w:rPr>
          <w:rFonts w:ascii="Arial" w:hAnsi="Arial" w:cs="Arial"/>
          <w:i/>
          <w:lang w:val="en-GB"/>
        </w:rPr>
        <w:t xml:space="preserve">The following abbreviations </w:t>
      </w:r>
      <w:r>
        <w:rPr>
          <w:rFonts w:ascii="Arial" w:hAnsi="Arial" w:cs="Arial"/>
          <w:i/>
          <w:lang w:val="en-GB"/>
        </w:rPr>
        <w:t xml:space="preserve">and symbols </w:t>
      </w:r>
      <w:r w:rsidRPr="00933C80">
        <w:rPr>
          <w:rFonts w:ascii="Arial" w:hAnsi="Arial" w:cs="Arial"/>
          <w:i/>
          <w:lang w:val="en-GB"/>
        </w:rPr>
        <w:t xml:space="preserve">are shown in the publication. </w:t>
      </w:r>
    </w:p>
    <w:p w:rsidR="009C78F0" w:rsidRPr="004A4AB6" w:rsidRDefault="009C78F0" w:rsidP="00B34BD3">
      <w:pPr>
        <w:pStyle w:val="Bezmez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119"/>
      </w:tblGrid>
      <w:tr w:rsidR="00933C80" w:rsidRPr="004A4AB6" w:rsidTr="00660C6B">
        <w:tc>
          <w:tcPr>
            <w:tcW w:w="2093" w:type="dxa"/>
          </w:tcPr>
          <w:p w:rsidR="00933C80" w:rsidRPr="004A4AB6" w:rsidRDefault="00933C80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CZ-ISCED 2011</w:t>
            </w:r>
          </w:p>
        </w:tc>
        <w:tc>
          <w:tcPr>
            <w:tcW w:w="7119" w:type="dxa"/>
          </w:tcPr>
          <w:p w:rsidR="00933C80" w:rsidRPr="004A4AB6" w:rsidRDefault="00933C80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Klasifikace vzdělávání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05C04" w:rsidRDefault="00933C80" w:rsidP="00405C04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A4AB6">
              <w:rPr>
                <w:rFonts w:ascii="Arial" w:hAnsi="Arial" w:cs="Arial"/>
                <w:i/>
                <w:sz w:val="20"/>
                <w:szCs w:val="20"/>
              </w:rPr>
              <w:t>CZ-ISCED 2011</w:t>
            </w:r>
          </w:p>
        </w:tc>
        <w:tc>
          <w:tcPr>
            <w:tcW w:w="7119" w:type="dxa"/>
          </w:tcPr>
          <w:p w:rsidR="00933C80" w:rsidRPr="002B551B" w:rsidRDefault="002B551B" w:rsidP="002B551B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2B551B">
              <w:rPr>
                <w:rFonts w:ascii="Arial" w:hAnsi="Arial" w:cs="Arial"/>
                <w:bCs/>
                <w:i/>
                <w:iCs/>
                <w:sz w:val="20"/>
                <w:lang w:val="en-GB"/>
              </w:rPr>
              <w:t>Classification of Education, the corresponding national version of the International Standard Classification of Education (ISCED 2011)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A4AB6" w:rsidRDefault="00933C80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CZ-ISCO</w:t>
            </w:r>
          </w:p>
        </w:tc>
        <w:tc>
          <w:tcPr>
            <w:tcW w:w="7119" w:type="dxa"/>
          </w:tcPr>
          <w:p w:rsidR="00933C80" w:rsidRPr="004A4AB6" w:rsidRDefault="00933C80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Klasifikace zaměstnání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05C04" w:rsidRDefault="00933C80" w:rsidP="00405C04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A4AB6">
              <w:rPr>
                <w:rFonts w:ascii="Arial" w:hAnsi="Arial" w:cs="Arial"/>
                <w:i/>
                <w:sz w:val="20"/>
                <w:szCs w:val="20"/>
              </w:rPr>
              <w:t>CZ-ISCO</w:t>
            </w:r>
          </w:p>
        </w:tc>
        <w:tc>
          <w:tcPr>
            <w:tcW w:w="7119" w:type="dxa"/>
          </w:tcPr>
          <w:p w:rsidR="00933C80" w:rsidRPr="002B551B" w:rsidRDefault="002B551B" w:rsidP="00405C04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2B551B">
              <w:rPr>
                <w:rFonts w:ascii="Arial" w:hAnsi="Arial" w:cs="Arial"/>
                <w:bCs/>
                <w:i/>
                <w:iCs/>
                <w:sz w:val="20"/>
                <w:lang w:val="en-GB"/>
              </w:rPr>
              <w:t xml:space="preserve">Classification of Occupations, the corresponding national classification in the Czech Republic </w:t>
            </w:r>
            <w:r w:rsidRPr="002B551B">
              <w:rPr>
                <w:rFonts w:ascii="Arial" w:hAnsi="Arial" w:cs="Arial"/>
                <w:bCs/>
                <w:i/>
                <w:iCs/>
                <w:sz w:val="20"/>
                <w:szCs w:val="24"/>
                <w:lang w:val="en-GB"/>
              </w:rPr>
              <w:t>based on the </w:t>
            </w:r>
            <w:r w:rsidRPr="002B551B">
              <w:rPr>
                <w:rFonts w:ascii="Arial" w:hAnsi="Arial" w:cs="Arial"/>
                <w:i/>
                <w:sz w:val="20"/>
                <w:szCs w:val="24"/>
                <w:lang w:val="en-GB"/>
              </w:rPr>
              <w:t>International Standard Classification of Occupations</w:t>
            </w:r>
            <w:r w:rsidRPr="002B551B">
              <w:rPr>
                <w:rFonts w:ascii="Arial" w:hAnsi="Arial" w:cs="Arial"/>
                <w:sz w:val="20"/>
                <w:szCs w:val="24"/>
                <w:lang w:val="en-GB"/>
              </w:rPr>
              <w:t xml:space="preserve"> </w:t>
            </w:r>
            <w:r w:rsidRPr="002B551B">
              <w:rPr>
                <w:rFonts w:ascii="Arial" w:hAnsi="Arial" w:cs="Arial"/>
                <w:bCs/>
                <w:i/>
                <w:iCs/>
                <w:sz w:val="20"/>
                <w:szCs w:val="24"/>
                <w:lang w:val="en-GB"/>
              </w:rPr>
              <w:t>(ISCO-08)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A4AB6" w:rsidRDefault="00933C80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ČSÚ</w:t>
            </w:r>
          </w:p>
        </w:tc>
        <w:tc>
          <w:tcPr>
            <w:tcW w:w="7119" w:type="dxa"/>
          </w:tcPr>
          <w:p w:rsidR="00933C80" w:rsidRPr="004A4AB6" w:rsidRDefault="00933C80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Český statistický úřad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05C04" w:rsidRDefault="00933C80" w:rsidP="00405C04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05C04">
              <w:rPr>
                <w:rFonts w:ascii="Arial" w:hAnsi="Arial" w:cs="Arial"/>
                <w:i/>
                <w:sz w:val="20"/>
                <w:szCs w:val="20"/>
              </w:rPr>
              <w:t>CZSO</w:t>
            </w:r>
          </w:p>
        </w:tc>
        <w:tc>
          <w:tcPr>
            <w:tcW w:w="7119" w:type="dxa"/>
          </w:tcPr>
          <w:p w:rsidR="00933C80" w:rsidRPr="00405C04" w:rsidRDefault="00933C80" w:rsidP="00405C04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05C04">
              <w:rPr>
                <w:rFonts w:ascii="Arial" w:hAnsi="Arial" w:cs="Arial"/>
                <w:i/>
                <w:sz w:val="20"/>
                <w:szCs w:val="20"/>
              </w:rPr>
              <w:t>Czech Statistical Office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A4AB6" w:rsidRDefault="00933C80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EU</w:t>
            </w:r>
          </w:p>
        </w:tc>
        <w:tc>
          <w:tcPr>
            <w:tcW w:w="7119" w:type="dxa"/>
          </w:tcPr>
          <w:p w:rsidR="00933C80" w:rsidRPr="004A4AB6" w:rsidRDefault="00933C80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Evropská unie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05C04" w:rsidRDefault="00933C80" w:rsidP="00405C04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A4AB6">
              <w:rPr>
                <w:rFonts w:ascii="Arial" w:hAnsi="Arial" w:cs="Arial"/>
                <w:i/>
                <w:sz w:val="20"/>
                <w:szCs w:val="20"/>
              </w:rPr>
              <w:t>EU</w:t>
            </w:r>
          </w:p>
        </w:tc>
        <w:tc>
          <w:tcPr>
            <w:tcW w:w="7119" w:type="dxa"/>
          </w:tcPr>
          <w:p w:rsidR="00933C80" w:rsidRPr="00405C04" w:rsidRDefault="00933C80" w:rsidP="00405C04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05C04">
              <w:rPr>
                <w:rFonts w:ascii="Arial" w:hAnsi="Arial" w:cs="Arial"/>
                <w:i/>
                <w:sz w:val="20"/>
                <w:szCs w:val="20"/>
              </w:rPr>
              <w:t>European Union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A4AB6" w:rsidRDefault="00933C80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EU19</w:t>
            </w:r>
          </w:p>
        </w:tc>
        <w:tc>
          <w:tcPr>
            <w:tcW w:w="7119" w:type="dxa"/>
          </w:tcPr>
          <w:p w:rsidR="00933C80" w:rsidRPr="004A4AB6" w:rsidRDefault="00933C80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 xml:space="preserve">Jedná se o země </w:t>
            </w:r>
            <w:proofErr w:type="spellStart"/>
            <w:r w:rsidRPr="004A4AB6">
              <w:rPr>
                <w:rFonts w:ascii="Arial" w:hAnsi="Arial" w:cs="Arial"/>
                <w:sz w:val="20"/>
                <w:szCs w:val="20"/>
              </w:rPr>
              <w:t>eurozóny</w:t>
            </w:r>
            <w:proofErr w:type="spellEnd"/>
            <w:r w:rsidRPr="004A4AB6">
              <w:rPr>
                <w:rFonts w:ascii="Arial" w:hAnsi="Arial" w:cs="Arial"/>
                <w:sz w:val="20"/>
                <w:szCs w:val="20"/>
              </w:rPr>
              <w:t>. V tabulkách za mezinárodní srovnání je k nim z důvodu komparace připojována i Česká republika, která euro nemá.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A4AB6" w:rsidRDefault="00933C80" w:rsidP="00405C04">
            <w:pPr>
              <w:pStyle w:val="Bezmezer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i/>
                <w:sz w:val="20"/>
                <w:szCs w:val="20"/>
              </w:rPr>
              <w:t>EU19</w:t>
            </w:r>
          </w:p>
        </w:tc>
        <w:tc>
          <w:tcPr>
            <w:tcW w:w="7119" w:type="dxa"/>
          </w:tcPr>
          <w:p w:rsidR="00933C80" w:rsidRPr="004A4AB6" w:rsidRDefault="00933C80" w:rsidP="00405C04">
            <w:pPr>
              <w:pStyle w:val="Bezmezer"/>
              <w:spacing w:after="12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A4AB6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The </w:t>
            </w:r>
            <w:r w:rsidR="004A4AB6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nineteen countries using euro as currency, </w:t>
            </w:r>
            <w:r w:rsidRPr="004A4AB6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officially called the </w:t>
            </w:r>
            <w:r w:rsidRPr="004A4AB6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 xml:space="preserve">euro area. </w:t>
            </w:r>
            <w:r w:rsidR="004A4AB6" w:rsidRPr="004A4AB6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In case</w:t>
            </w:r>
            <w:r w:rsidR="004A4AB6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s</w:t>
            </w:r>
            <w:r w:rsidR="004A4AB6" w:rsidRPr="004A4AB6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 xml:space="preserve"> of international comparis</w:t>
            </w:r>
            <w:r w:rsidR="004A4AB6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on</w:t>
            </w:r>
            <w:r w:rsidR="004A4AB6" w:rsidRPr="004A4AB6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 xml:space="preserve"> the </w:t>
            </w:r>
            <w:r w:rsidRPr="004A4AB6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 xml:space="preserve">Czech Republic, which does not </w:t>
            </w:r>
            <w:r w:rsidR="004A4AB6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use</w:t>
            </w:r>
            <w:r w:rsidRPr="004A4AB6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 xml:space="preserve"> euro</w:t>
            </w:r>
            <w:r w:rsidR="004A4AB6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 xml:space="preserve"> as currency,</w:t>
            </w:r>
            <w:r w:rsidRPr="004A4AB6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 xml:space="preserve"> is included.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A4AB6" w:rsidRDefault="00933C80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bCs/>
                <w:sz w:val="20"/>
                <w:szCs w:val="20"/>
              </w:rPr>
              <w:t>ICT</w:t>
            </w:r>
          </w:p>
        </w:tc>
        <w:tc>
          <w:tcPr>
            <w:tcW w:w="7119" w:type="dxa"/>
          </w:tcPr>
          <w:p w:rsidR="00933C80" w:rsidRPr="004A4AB6" w:rsidRDefault="00933C80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bCs/>
                <w:sz w:val="20"/>
                <w:szCs w:val="20"/>
              </w:rPr>
              <w:t>Informační a komunikační technologie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05C04" w:rsidRDefault="00933C80" w:rsidP="00B34BD3">
            <w:pPr>
              <w:pStyle w:val="Bezmez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05C04">
              <w:rPr>
                <w:rFonts w:ascii="Arial" w:hAnsi="Arial" w:cs="Arial"/>
                <w:i/>
                <w:sz w:val="20"/>
                <w:szCs w:val="20"/>
                <w:lang w:val="en-GB"/>
              </w:rPr>
              <w:t>ICT</w:t>
            </w:r>
          </w:p>
        </w:tc>
        <w:tc>
          <w:tcPr>
            <w:tcW w:w="7119" w:type="dxa"/>
          </w:tcPr>
          <w:p w:rsidR="00933C80" w:rsidRPr="00405C04" w:rsidRDefault="00933C80" w:rsidP="004A4AB6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05C04">
              <w:rPr>
                <w:rFonts w:ascii="Arial" w:hAnsi="Arial" w:cs="Arial"/>
                <w:i/>
                <w:sz w:val="20"/>
                <w:szCs w:val="20"/>
                <w:lang w:val="en-GB"/>
              </w:rPr>
              <w:t>information and communication technologies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A4AB6" w:rsidRDefault="00933C80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bCs/>
                <w:sz w:val="20"/>
                <w:szCs w:val="20"/>
              </w:rPr>
              <w:t>Kč</w:t>
            </w:r>
          </w:p>
        </w:tc>
        <w:tc>
          <w:tcPr>
            <w:tcW w:w="7119" w:type="dxa"/>
          </w:tcPr>
          <w:p w:rsidR="00933C80" w:rsidRPr="004A4AB6" w:rsidRDefault="002B551B" w:rsidP="002B551B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bCs/>
                <w:sz w:val="20"/>
                <w:szCs w:val="20"/>
              </w:rPr>
              <w:t xml:space="preserve">česká koruna 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05C04" w:rsidRDefault="00933C80" w:rsidP="00B34BD3">
            <w:pPr>
              <w:pStyle w:val="Bezmez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05C04">
              <w:rPr>
                <w:rFonts w:ascii="Arial" w:hAnsi="Arial" w:cs="Arial"/>
                <w:i/>
                <w:sz w:val="20"/>
                <w:szCs w:val="20"/>
                <w:lang w:val="en-GB"/>
              </w:rPr>
              <w:t>CZK</w:t>
            </w:r>
          </w:p>
        </w:tc>
        <w:tc>
          <w:tcPr>
            <w:tcW w:w="7119" w:type="dxa"/>
          </w:tcPr>
          <w:p w:rsidR="00933C80" w:rsidRPr="00405C04" w:rsidRDefault="00933C80" w:rsidP="004A4AB6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05C04">
              <w:rPr>
                <w:rFonts w:ascii="Arial" w:hAnsi="Arial" w:cs="Arial"/>
                <w:i/>
                <w:sz w:val="20"/>
                <w:szCs w:val="20"/>
                <w:lang w:val="en-GB"/>
              </w:rPr>
              <w:t>Czech crown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A4AB6" w:rsidRDefault="00933C80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bCs/>
                <w:sz w:val="20"/>
                <w:szCs w:val="20"/>
              </w:rPr>
              <w:t>MKN</w:t>
            </w:r>
            <w:r w:rsidR="002B551B">
              <w:rPr>
                <w:rFonts w:ascii="Arial" w:hAnsi="Arial" w:cs="Arial"/>
                <w:bCs/>
                <w:sz w:val="20"/>
                <w:szCs w:val="20"/>
              </w:rPr>
              <w:t>-10</w:t>
            </w:r>
          </w:p>
        </w:tc>
        <w:tc>
          <w:tcPr>
            <w:tcW w:w="7119" w:type="dxa"/>
          </w:tcPr>
          <w:p w:rsidR="00933C80" w:rsidRPr="004A4AB6" w:rsidRDefault="002B551B" w:rsidP="00933C80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2B551B">
              <w:rPr>
                <w:rFonts w:ascii="Arial" w:hAnsi="Arial" w:cs="Arial"/>
                <w:bCs/>
                <w:sz w:val="20"/>
                <w:szCs w:val="20"/>
              </w:rPr>
              <w:t>Mezinárodní statistická klasifikace nemocí a přidružených zdravotních problémů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05C04" w:rsidRDefault="00933C80" w:rsidP="00B34BD3">
            <w:pPr>
              <w:pStyle w:val="Bezmez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05C04">
              <w:rPr>
                <w:rFonts w:ascii="Arial" w:hAnsi="Arial" w:cs="Arial"/>
                <w:i/>
                <w:sz w:val="20"/>
                <w:szCs w:val="20"/>
                <w:lang w:val="en-GB"/>
              </w:rPr>
              <w:t>ICD</w:t>
            </w:r>
            <w:r w:rsidR="002B551B">
              <w:rPr>
                <w:rFonts w:ascii="Arial" w:hAnsi="Arial" w:cs="Arial"/>
                <w:i/>
                <w:sz w:val="20"/>
                <w:szCs w:val="20"/>
                <w:lang w:val="en-GB"/>
              </w:rPr>
              <w:t>-10</w:t>
            </w:r>
          </w:p>
        </w:tc>
        <w:tc>
          <w:tcPr>
            <w:tcW w:w="7119" w:type="dxa"/>
          </w:tcPr>
          <w:p w:rsidR="00933C80" w:rsidRPr="00405C04" w:rsidRDefault="002B551B" w:rsidP="002B551B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2B551B">
              <w:rPr>
                <w:rFonts w:ascii="Arial" w:hAnsi="Arial" w:cs="Arial"/>
                <w:bCs/>
                <w:i/>
                <w:iCs/>
                <w:sz w:val="20"/>
                <w:lang w:val="en-GB"/>
              </w:rPr>
              <w:t>International Statistical Classification of Diseases and Related Health Problems – 10th Revision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A4AB6" w:rsidRDefault="00933C80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bCs/>
                <w:sz w:val="20"/>
                <w:szCs w:val="20"/>
              </w:rPr>
              <w:t xml:space="preserve">MV </w:t>
            </w:r>
          </w:p>
        </w:tc>
        <w:tc>
          <w:tcPr>
            <w:tcW w:w="7119" w:type="dxa"/>
          </w:tcPr>
          <w:p w:rsidR="00933C80" w:rsidRPr="004A4AB6" w:rsidRDefault="004A4AB6" w:rsidP="004A4AB6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bCs/>
                <w:sz w:val="20"/>
                <w:szCs w:val="20"/>
              </w:rPr>
              <w:t xml:space="preserve">Ministerstvo vnitra 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A4AB6" w:rsidRDefault="00933C80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A4AB6">
              <w:rPr>
                <w:rFonts w:ascii="Arial" w:hAnsi="Arial" w:cs="Arial"/>
                <w:bCs/>
                <w:i/>
                <w:sz w:val="20"/>
                <w:szCs w:val="20"/>
              </w:rPr>
              <w:t>MI</w:t>
            </w:r>
            <w:proofErr w:type="gramEnd"/>
          </w:p>
        </w:tc>
        <w:tc>
          <w:tcPr>
            <w:tcW w:w="7119" w:type="dxa"/>
          </w:tcPr>
          <w:p w:rsidR="00933C80" w:rsidRPr="004A4AB6" w:rsidRDefault="004A4AB6" w:rsidP="004A4AB6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4A4AB6">
              <w:rPr>
                <w:rFonts w:ascii="Arial" w:hAnsi="Arial" w:cs="Arial"/>
                <w:i/>
                <w:sz w:val="20"/>
                <w:szCs w:val="20"/>
                <w:lang w:val="en-GB"/>
              </w:rPr>
              <w:t>Ministry of the Interior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A4AB6" w:rsidRDefault="004A4AB6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NH</w:t>
            </w:r>
          </w:p>
        </w:tc>
        <w:tc>
          <w:tcPr>
            <w:tcW w:w="7119" w:type="dxa"/>
          </w:tcPr>
          <w:p w:rsidR="00933C80" w:rsidRPr="004A4AB6" w:rsidRDefault="004A4AB6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národní hospodářství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05C04" w:rsidRDefault="004A4AB6" w:rsidP="00B34BD3">
            <w:pPr>
              <w:pStyle w:val="Bezmez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05C04">
              <w:rPr>
                <w:rFonts w:ascii="Arial" w:hAnsi="Arial" w:cs="Arial"/>
                <w:i/>
                <w:sz w:val="20"/>
                <w:szCs w:val="20"/>
                <w:lang w:val="en-GB"/>
              </w:rPr>
              <w:t>NE</w:t>
            </w:r>
          </w:p>
        </w:tc>
        <w:tc>
          <w:tcPr>
            <w:tcW w:w="7119" w:type="dxa"/>
          </w:tcPr>
          <w:p w:rsidR="00933C80" w:rsidRPr="00405C04" w:rsidRDefault="004A4AB6" w:rsidP="004A4AB6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A4AB6">
              <w:rPr>
                <w:rFonts w:ascii="Arial" w:hAnsi="Arial" w:cs="Arial"/>
                <w:i/>
                <w:sz w:val="20"/>
                <w:szCs w:val="20"/>
                <w:lang w:val="en-GB"/>
              </w:rPr>
              <w:t>national economy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A4AB6" w:rsidRDefault="004A4AB6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OECD</w:t>
            </w:r>
          </w:p>
        </w:tc>
        <w:tc>
          <w:tcPr>
            <w:tcW w:w="7119" w:type="dxa"/>
          </w:tcPr>
          <w:p w:rsidR="00933C80" w:rsidRPr="004A4AB6" w:rsidRDefault="004A4AB6" w:rsidP="00B34BD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Organizace pro hospodářskou spolupráci a rozvoj</w:t>
            </w:r>
          </w:p>
        </w:tc>
      </w:tr>
      <w:tr w:rsidR="00933C80" w:rsidRPr="004A4AB6" w:rsidTr="00660C6B">
        <w:tc>
          <w:tcPr>
            <w:tcW w:w="2093" w:type="dxa"/>
          </w:tcPr>
          <w:p w:rsidR="00933C80" w:rsidRPr="00405C04" w:rsidRDefault="004A4AB6" w:rsidP="00405C04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05C04">
              <w:rPr>
                <w:rFonts w:ascii="Arial" w:hAnsi="Arial" w:cs="Arial"/>
                <w:i/>
                <w:sz w:val="20"/>
                <w:szCs w:val="20"/>
                <w:lang w:val="en-GB"/>
              </w:rPr>
              <w:t>OECD</w:t>
            </w:r>
          </w:p>
        </w:tc>
        <w:tc>
          <w:tcPr>
            <w:tcW w:w="7119" w:type="dxa"/>
          </w:tcPr>
          <w:p w:rsidR="00933C80" w:rsidRPr="00405C04" w:rsidRDefault="004A4AB6" w:rsidP="00405C04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A4AB6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Organisation for </w:t>
            </w:r>
            <w:r w:rsidRPr="00405C04">
              <w:rPr>
                <w:rFonts w:ascii="Arial" w:hAnsi="Arial" w:cs="Arial"/>
                <w:i/>
                <w:sz w:val="20"/>
                <w:szCs w:val="20"/>
                <w:lang w:val="en-GB"/>
              </w:rPr>
              <w:t>Economic Co-operation and Development</w:t>
            </w:r>
          </w:p>
        </w:tc>
      </w:tr>
      <w:tr w:rsidR="004A4AB6" w:rsidRPr="004A4AB6" w:rsidTr="00660C6B">
        <w:tc>
          <w:tcPr>
            <w:tcW w:w="2093" w:type="dxa"/>
          </w:tcPr>
          <w:p w:rsidR="004A4AB6" w:rsidRPr="004A4AB6" w:rsidRDefault="004A4AB6" w:rsidP="00B34BD3">
            <w:pPr>
              <w:pStyle w:val="Bezmezer"/>
              <w:rPr>
                <w:rFonts w:ascii="Arial" w:hAnsi="Arial" w:cs="Arial"/>
                <w:i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TBC</w:t>
            </w:r>
          </w:p>
        </w:tc>
        <w:tc>
          <w:tcPr>
            <w:tcW w:w="7119" w:type="dxa"/>
          </w:tcPr>
          <w:p w:rsidR="004A4AB6" w:rsidRPr="004A4AB6" w:rsidRDefault="004A4AB6" w:rsidP="00B34BD3">
            <w:pPr>
              <w:pStyle w:val="Bezmezer"/>
              <w:rPr>
                <w:rFonts w:ascii="Arial" w:hAnsi="Arial" w:cs="Arial"/>
                <w:i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tuberkulóza</w:t>
            </w:r>
          </w:p>
        </w:tc>
      </w:tr>
      <w:tr w:rsidR="004A4AB6" w:rsidRPr="004A4AB6" w:rsidTr="00660C6B">
        <w:tc>
          <w:tcPr>
            <w:tcW w:w="2093" w:type="dxa"/>
          </w:tcPr>
          <w:p w:rsidR="004A4AB6" w:rsidRPr="004A4AB6" w:rsidRDefault="004A4AB6" w:rsidP="00405C04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A4AB6">
              <w:rPr>
                <w:rFonts w:ascii="Arial" w:hAnsi="Arial" w:cs="Arial"/>
                <w:i/>
                <w:sz w:val="20"/>
                <w:szCs w:val="20"/>
                <w:lang w:val="en-GB"/>
              </w:rPr>
              <w:t>TB</w:t>
            </w:r>
          </w:p>
        </w:tc>
        <w:tc>
          <w:tcPr>
            <w:tcW w:w="7119" w:type="dxa"/>
          </w:tcPr>
          <w:p w:rsidR="004A4AB6" w:rsidRPr="004A4AB6" w:rsidRDefault="004A4AB6" w:rsidP="00405C04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A4AB6">
              <w:rPr>
                <w:rFonts w:ascii="Arial" w:hAnsi="Arial" w:cs="Arial"/>
                <w:i/>
                <w:sz w:val="20"/>
                <w:szCs w:val="20"/>
                <w:lang w:val="en-GB"/>
              </w:rPr>
              <w:t>tuberculosis</w:t>
            </w:r>
          </w:p>
        </w:tc>
      </w:tr>
      <w:tr w:rsidR="004A4AB6" w:rsidRPr="004A4AB6" w:rsidTr="00660C6B">
        <w:tc>
          <w:tcPr>
            <w:tcW w:w="2093" w:type="dxa"/>
          </w:tcPr>
          <w:p w:rsidR="004A4AB6" w:rsidRPr="004A4AB6" w:rsidRDefault="004A4AB6" w:rsidP="004A4AB6">
            <w:pPr>
              <w:pStyle w:val="Bezmezer"/>
              <w:rPr>
                <w:rFonts w:ascii="Arial" w:hAnsi="Arial" w:cs="Arial"/>
                <w:i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tis.</w:t>
            </w:r>
          </w:p>
        </w:tc>
        <w:tc>
          <w:tcPr>
            <w:tcW w:w="7119" w:type="dxa"/>
          </w:tcPr>
          <w:p w:rsidR="004A4AB6" w:rsidRPr="004A4AB6" w:rsidRDefault="004A4AB6" w:rsidP="004A4AB6">
            <w:pPr>
              <w:pStyle w:val="Bezmezer"/>
              <w:rPr>
                <w:rFonts w:ascii="Arial" w:hAnsi="Arial" w:cs="Arial"/>
                <w:i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tisíc</w:t>
            </w:r>
          </w:p>
        </w:tc>
      </w:tr>
      <w:tr w:rsidR="004A4AB6" w:rsidRPr="004A4AB6" w:rsidTr="00660C6B">
        <w:tc>
          <w:tcPr>
            <w:tcW w:w="2093" w:type="dxa"/>
          </w:tcPr>
          <w:p w:rsidR="004A4AB6" w:rsidRPr="004A4AB6" w:rsidRDefault="004A4AB6" w:rsidP="004A4AB6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proofErr w:type="spellStart"/>
            <w:r w:rsidRPr="004A4AB6">
              <w:rPr>
                <w:rFonts w:ascii="Arial" w:hAnsi="Arial" w:cs="Arial"/>
                <w:i/>
                <w:sz w:val="20"/>
                <w:szCs w:val="20"/>
                <w:lang w:val="en-GB"/>
              </w:rPr>
              <w:t>thous</w:t>
            </w:r>
            <w:proofErr w:type="spellEnd"/>
            <w:r w:rsidRPr="004A4AB6">
              <w:rPr>
                <w:rFonts w:ascii="Arial" w:hAnsi="Arial" w:cs="Arial"/>
                <w:i/>
                <w:sz w:val="20"/>
                <w:szCs w:val="20"/>
                <w:lang w:val="en-GB"/>
              </w:rPr>
              <w:t>.</w:t>
            </w:r>
          </w:p>
        </w:tc>
        <w:tc>
          <w:tcPr>
            <w:tcW w:w="7119" w:type="dxa"/>
          </w:tcPr>
          <w:p w:rsidR="004A4AB6" w:rsidRPr="004A4AB6" w:rsidRDefault="004A4AB6" w:rsidP="004A4AB6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A4AB6">
              <w:rPr>
                <w:rFonts w:ascii="Arial" w:hAnsi="Arial" w:cs="Arial"/>
                <w:i/>
                <w:sz w:val="20"/>
                <w:szCs w:val="20"/>
                <w:lang w:val="en-GB"/>
              </w:rPr>
              <w:t>thousand</w:t>
            </w:r>
          </w:p>
        </w:tc>
      </w:tr>
      <w:tr w:rsidR="004A4AB6" w:rsidRPr="004A4AB6" w:rsidTr="00660C6B">
        <w:tc>
          <w:tcPr>
            <w:tcW w:w="2093" w:type="dxa"/>
          </w:tcPr>
          <w:p w:rsidR="004A4AB6" w:rsidRPr="004A4AB6" w:rsidRDefault="004A4AB6" w:rsidP="00B34BD3">
            <w:pPr>
              <w:pStyle w:val="Bezmezer"/>
              <w:rPr>
                <w:rFonts w:ascii="Arial" w:hAnsi="Arial" w:cs="Arial"/>
                <w:i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VŠ</w:t>
            </w:r>
          </w:p>
        </w:tc>
        <w:tc>
          <w:tcPr>
            <w:tcW w:w="7119" w:type="dxa"/>
          </w:tcPr>
          <w:p w:rsidR="004A4AB6" w:rsidRPr="004A4AB6" w:rsidRDefault="004A4AB6" w:rsidP="00B34BD3">
            <w:pPr>
              <w:pStyle w:val="Bezmezer"/>
              <w:rPr>
                <w:rFonts w:ascii="Arial" w:hAnsi="Arial" w:cs="Arial"/>
                <w:i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vysoká škola</w:t>
            </w:r>
          </w:p>
        </w:tc>
      </w:tr>
      <w:tr w:rsidR="004A4AB6" w:rsidRPr="004A4AB6" w:rsidTr="00660C6B">
        <w:tc>
          <w:tcPr>
            <w:tcW w:w="2093" w:type="dxa"/>
          </w:tcPr>
          <w:p w:rsidR="004A4AB6" w:rsidRPr="004A4AB6" w:rsidRDefault="004A4AB6" w:rsidP="004A4AB6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A4AB6">
              <w:rPr>
                <w:rFonts w:ascii="Arial" w:hAnsi="Arial" w:cs="Arial"/>
                <w:i/>
                <w:sz w:val="20"/>
                <w:szCs w:val="20"/>
                <w:lang w:val="en-GB"/>
              </w:rPr>
              <w:t>U</w:t>
            </w:r>
          </w:p>
        </w:tc>
        <w:tc>
          <w:tcPr>
            <w:tcW w:w="7119" w:type="dxa"/>
          </w:tcPr>
          <w:p w:rsidR="004A4AB6" w:rsidRPr="004A4AB6" w:rsidRDefault="004A4AB6" w:rsidP="004A4AB6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A4AB6">
              <w:rPr>
                <w:rFonts w:ascii="Arial" w:hAnsi="Arial" w:cs="Arial"/>
                <w:i/>
                <w:sz w:val="20"/>
                <w:szCs w:val="20"/>
                <w:lang w:val="en-GB"/>
              </w:rPr>
              <w:t>university</w:t>
            </w:r>
          </w:p>
        </w:tc>
      </w:tr>
      <w:tr w:rsidR="004A4AB6" w:rsidRPr="004A4AB6" w:rsidTr="00660C6B">
        <w:tc>
          <w:tcPr>
            <w:tcW w:w="2093" w:type="dxa"/>
          </w:tcPr>
          <w:p w:rsidR="004A4AB6" w:rsidRPr="004A4AB6" w:rsidRDefault="004A4AB6" w:rsidP="00B34BD3">
            <w:pPr>
              <w:pStyle w:val="Bezmezer"/>
              <w:rPr>
                <w:rFonts w:ascii="Arial" w:hAnsi="Arial" w:cs="Arial"/>
                <w:i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ÚZIS ČR</w:t>
            </w:r>
          </w:p>
        </w:tc>
        <w:tc>
          <w:tcPr>
            <w:tcW w:w="7119" w:type="dxa"/>
          </w:tcPr>
          <w:p w:rsidR="004A4AB6" w:rsidRPr="004A4AB6" w:rsidRDefault="004A4AB6" w:rsidP="00B34BD3">
            <w:pPr>
              <w:pStyle w:val="Bezmezer"/>
              <w:rPr>
                <w:rFonts w:ascii="Arial" w:hAnsi="Arial" w:cs="Arial"/>
                <w:i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Ústav zdravotnických informací a statistiky České republiky</w:t>
            </w:r>
          </w:p>
        </w:tc>
      </w:tr>
      <w:tr w:rsidR="004A4AB6" w:rsidRPr="004A4AB6" w:rsidTr="00660C6B">
        <w:tc>
          <w:tcPr>
            <w:tcW w:w="2093" w:type="dxa"/>
          </w:tcPr>
          <w:p w:rsidR="004A4AB6" w:rsidRPr="004A4AB6" w:rsidRDefault="004A4AB6" w:rsidP="004A4AB6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A4AB6">
              <w:rPr>
                <w:rFonts w:ascii="Arial" w:hAnsi="Arial" w:cs="Arial"/>
                <w:i/>
                <w:sz w:val="20"/>
                <w:szCs w:val="20"/>
                <w:lang w:val="en-GB"/>
              </w:rPr>
              <w:t>IHIS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CR</w:t>
            </w:r>
          </w:p>
        </w:tc>
        <w:tc>
          <w:tcPr>
            <w:tcW w:w="7119" w:type="dxa"/>
          </w:tcPr>
          <w:p w:rsidR="004A4AB6" w:rsidRPr="004A4AB6" w:rsidRDefault="004A4AB6" w:rsidP="004A4AB6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A4AB6">
              <w:rPr>
                <w:rFonts w:ascii="Arial" w:hAnsi="Arial" w:cs="Arial"/>
                <w:i/>
                <w:sz w:val="20"/>
                <w:szCs w:val="20"/>
                <w:lang w:val="en-GB"/>
              </w:rPr>
              <w:t>Institute of Health Information and Statistics of the Czech Republic</w:t>
            </w:r>
          </w:p>
        </w:tc>
      </w:tr>
      <w:tr w:rsidR="004A4AB6" w:rsidRPr="004A4AB6" w:rsidTr="00660C6B">
        <w:tc>
          <w:tcPr>
            <w:tcW w:w="2093" w:type="dxa"/>
          </w:tcPr>
          <w:p w:rsidR="004A4AB6" w:rsidRPr="004A4AB6" w:rsidRDefault="004A4AB6" w:rsidP="00B34BD3">
            <w:pPr>
              <w:pStyle w:val="Bezmezer"/>
              <w:rPr>
                <w:rFonts w:ascii="Arial" w:hAnsi="Arial" w:cs="Arial"/>
                <w:i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ZŠ</w:t>
            </w:r>
          </w:p>
        </w:tc>
        <w:tc>
          <w:tcPr>
            <w:tcW w:w="7119" w:type="dxa"/>
          </w:tcPr>
          <w:p w:rsidR="004A4AB6" w:rsidRPr="004A4AB6" w:rsidRDefault="004A4AB6" w:rsidP="00B34BD3">
            <w:pPr>
              <w:pStyle w:val="Bezmezer"/>
              <w:rPr>
                <w:rFonts w:ascii="Arial" w:hAnsi="Arial" w:cs="Arial"/>
                <w:i/>
                <w:sz w:val="20"/>
                <w:szCs w:val="20"/>
              </w:rPr>
            </w:pPr>
            <w:r w:rsidRPr="004A4AB6">
              <w:rPr>
                <w:rFonts w:ascii="Arial" w:hAnsi="Arial" w:cs="Arial"/>
                <w:sz w:val="20"/>
                <w:szCs w:val="20"/>
              </w:rPr>
              <w:t>základní škola</w:t>
            </w:r>
          </w:p>
        </w:tc>
      </w:tr>
      <w:tr w:rsidR="004A4AB6" w:rsidRPr="004A4AB6" w:rsidTr="00660C6B">
        <w:tc>
          <w:tcPr>
            <w:tcW w:w="2093" w:type="dxa"/>
          </w:tcPr>
          <w:p w:rsidR="004A4AB6" w:rsidRPr="004A4AB6" w:rsidRDefault="004A4AB6" w:rsidP="004A4AB6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A4AB6">
              <w:rPr>
                <w:rFonts w:ascii="Arial" w:hAnsi="Arial" w:cs="Arial"/>
                <w:i/>
                <w:sz w:val="20"/>
                <w:szCs w:val="20"/>
                <w:lang w:val="en-GB"/>
              </w:rPr>
              <w:t>BS</w:t>
            </w:r>
          </w:p>
        </w:tc>
        <w:tc>
          <w:tcPr>
            <w:tcW w:w="7119" w:type="dxa"/>
          </w:tcPr>
          <w:p w:rsidR="004A4AB6" w:rsidRPr="004A4AB6" w:rsidRDefault="004A4AB6" w:rsidP="004A4AB6">
            <w:pPr>
              <w:pStyle w:val="Bezmezer"/>
              <w:spacing w:after="12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4A4AB6">
              <w:rPr>
                <w:rFonts w:ascii="Arial" w:hAnsi="Arial" w:cs="Arial"/>
                <w:i/>
                <w:sz w:val="20"/>
                <w:szCs w:val="20"/>
                <w:lang w:val="en-GB"/>
              </w:rPr>
              <w:t>basic school</w:t>
            </w:r>
          </w:p>
        </w:tc>
      </w:tr>
    </w:tbl>
    <w:p w:rsidR="00B34BD3" w:rsidRPr="004A4AB6" w:rsidRDefault="00B34BD3" w:rsidP="00B34BD3">
      <w:pPr>
        <w:pStyle w:val="Bezmezer"/>
        <w:rPr>
          <w:rFonts w:ascii="Arial" w:hAnsi="Arial" w:cs="Arial"/>
          <w:i/>
          <w:sz w:val="20"/>
          <w:szCs w:val="20"/>
        </w:rPr>
      </w:pPr>
    </w:p>
    <w:sectPr w:rsidR="00B34BD3" w:rsidRPr="004A4AB6" w:rsidSect="00655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6C31"/>
    <w:rsid w:val="00096C31"/>
    <w:rsid w:val="0015657F"/>
    <w:rsid w:val="001D267F"/>
    <w:rsid w:val="002B551B"/>
    <w:rsid w:val="00405C04"/>
    <w:rsid w:val="004355F5"/>
    <w:rsid w:val="00496A1E"/>
    <w:rsid w:val="004A4AB6"/>
    <w:rsid w:val="004B2E33"/>
    <w:rsid w:val="005C3CD8"/>
    <w:rsid w:val="00604DB6"/>
    <w:rsid w:val="00655A01"/>
    <w:rsid w:val="00660C6B"/>
    <w:rsid w:val="006829E8"/>
    <w:rsid w:val="008C6B2C"/>
    <w:rsid w:val="00933C80"/>
    <w:rsid w:val="009C78F0"/>
    <w:rsid w:val="00B34BD3"/>
    <w:rsid w:val="00C628D0"/>
    <w:rsid w:val="00C87B79"/>
    <w:rsid w:val="00D168D1"/>
    <w:rsid w:val="00D35873"/>
    <w:rsid w:val="00DE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5A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34BD3"/>
    <w:rPr>
      <w:color w:val="0000FF"/>
      <w:u w:val="single"/>
    </w:rPr>
  </w:style>
  <w:style w:type="paragraph" w:styleId="Bezmezer">
    <w:name w:val="No Spacing"/>
    <w:uiPriority w:val="1"/>
    <w:qFormat/>
    <w:rsid w:val="00B34BD3"/>
    <w:pPr>
      <w:spacing w:after="0" w:line="240" w:lineRule="auto"/>
    </w:pPr>
  </w:style>
  <w:style w:type="character" w:customStyle="1" w:styleId="st">
    <w:name w:val="st"/>
    <w:basedOn w:val="Standardnpsmoodstavce"/>
    <w:rsid w:val="008C6B2C"/>
  </w:style>
  <w:style w:type="table" w:styleId="Mkatabulky">
    <w:name w:val="Table Grid"/>
    <w:basedOn w:val="Normlntabulka"/>
    <w:uiPriority w:val="59"/>
    <w:rsid w:val="00933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Marek Řezanka</cp:lastModifiedBy>
  <cp:revision>4</cp:revision>
  <cp:lastPrinted>2019-01-23T14:34:00Z</cp:lastPrinted>
  <dcterms:created xsi:type="dcterms:W3CDTF">2019-01-23T10:52:00Z</dcterms:created>
  <dcterms:modified xsi:type="dcterms:W3CDTF">2019-01-23T14:38:00Z</dcterms:modified>
</cp:coreProperties>
</file>